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FEE" w:rsidRPr="00E26FEE" w:rsidRDefault="00E26FEE" w:rsidP="00E26FEE">
      <w:pPr>
        <w:widowControl w:val="0"/>
        <w:spacing w:after="160" w:line="360" w:lineRule="auto"/>
        <w:ind w:firstLine="567"/>
        <w:jc w:val="right"/>
        <w:rPr>
          <w:rFonts w:ascii="GHEA Grapalat" w:hAnsi="GHEA Grapalat" w:cs="Sylfaen"/>
          <w:i/>
        </w:rPr>
      </w:pPr>
    </w:p>
    <w:p w:rsidR="000B1E8A" w:rsidRPr="000B1E8A" w:rsidRDefault="000B1E8A" w:rsidP="00505DE1">
      <w:pPr>
        <w:pStyle w:val="BodyText"/>
        <w:widowControl w:val="0"/>
        <w:spacing w:after="160"/>
        <w:ind w:firstLine="567"/>
        <w:jc w:val="center"/>
        <w:rPr>
          <w:rFonts w:ascii="GHEA Grapalat" w:hAnsi="GHEA Grapalat"/>
        </w:rPr>
      </w:pPr>
      <w:r w:rsidRPr="000B1E8A">
        <w:rPr>
          <w:rFonts w:ascii="GHEA Grapalat" w:hAnsi="GHEA Grapalat"/>
        </w:rPr>
        <w:t>ЗАЯВЛЕНИЕ</w:t>
      </w:r>
    </w:p>
    <w:p w:rsidR="000B1E8A" w:rsidRPr="000B1E8A" w:rsidRDefault="000B1E8A" w:rsidP="00505DE1">
      <w:pPr>
        <w:pStyle w:val="BodyText"/>
        <w:widowControl w:val="0"/>
        <w:spacing w:after="160"/>
        <w:ind w:firstLine="567"/>
        <w:jc w:val="center"/>
        <w:rPr>
          <w:rFonts w:ascii="GHEA Grapalat" w:hAnsi="GHEA Grapalat"/>
        </w:rPr>
      </w:pPr>
      <w:r w:rsidRPr="000B1E8A">
        <w:rPr>
          <w:rFonts w:ascii="GHEA Grapalat" w:hAnsi="GHEA Grapalat"/>
        </w:rPr>
        <w:t>О ЗАПРОСЕ О РЕЙТИНГЕ</w:t>
      </w:r>
    </w:p>
    <w:p w:rsidR="000B1E8A" w:rsidRPr="000B1E8A" w:rsidRDefault="000B1E8A" w:rsidP="00505DE1">
      <w:pPr>
        <w:pStyle w:val="BodyText"/>
        <w:widowControl w:val="0"/>
        <w:spacing w:after="160"/>
        <w:ind w:firstLine="567"/>
        <w:jc w:val="center"/>
        <w:rPr>
          <w:rFonts w:ascii="GHEA Grapalat" w:hAnsi="GHEA Grapalat"/>
        </w:rPr>
      </w:pPr>
      <w:r w:rsidRPr="000B1E8A">
        <w:rPr>
          <w:rFonts w:ascii="GHEA Grapalat" w:hAnsi="GHEA Grapalat"/>
        </w:rPr>
        <w:t>Настоящий текст заявления утвержден оценочной комиссией на 2023 год.</w:t>
      </w:r>
    </w:p>
    <w:p w:rsidR="000B1E8A" w:rsidRPr="000B1E8A" w:rsidRDefault="000B1E8A" w:rsidP="00505DE1">
      <w:pPr>
        <w:pStyle w:val="BodyText"/>
        <w:widowControl w:val="0"/>
        <w:spacing w:after="160"/>
        <w:ind w:firstLine="567"/>
        <w:jc w:val="center"/>
        <w:rPr>
          <w:rFonts w:ascii="GHEA Grapalat" w:hAnsi="GHEA Grapalat"/>
        </w:rPr>
      </w:pPr>
      <w:r w:rsidRPr="000B1E8A">
        <w:rPr>
          <w:rFonts w:ascii="GHEA Grapalat" w:hAnsi="GHEA Grapalat"/>
        </w:rPr>
        <w:t>Решением №1 от 14 августа</w:t>
      </w:r>
    </w:p>
    <w:p w:rsidR="000B1E8A" w:rsidRPr="000B1E8A" w:rsidRDefault="000B1E8A" w:rsidP="00505DE1">
      <w:pPr>
        <w:pStyle w:val="BodyText"/>
        <w:widowControl w:val="0"/>
        <w:spacing w:after="160"/>
        <w:ind w:firstLine="567"/>
        <w:jc w:val="center"/>
        <w:rPr>
          <w:rFonts w:ascii="GHEA Grapalat" w:hAnsi="GHEA Grapalat"/>
        </w:rPr>
      </w:pPr>
      <w:r w:rsidRPr="000B1E8A">
        <w:rPr>
          <w:rFonts w:ascii="GHEA Grapalat" w:hAnsi="GHEA Grapalat"/>
        </w:rPr>
        <w:t>Код процедуры: "HKL-GHAPZB-23/27"</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Заказчик, АО "Разданаглуйс" общины Раздан Котайкского марза РА, расположенной по адресу: г. Раздан, пл. Конституции 1, административное здание, объявляет запрос цен, который проводится в один этап.</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По итогам данной процедуры выбранному участнику будет предложено заключить в установленном порядке договор на поставку прожекторов (далее – договор).</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Условия, предъявляемые к лицам, не имеющим права на участие в этой процедуре, а также к участникам, определяются в приглашении к этой процедуре.</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Для получения приглашения на процедуру на бумаге необходимо обратиться к клиенту до 12:00 7-го дня с момента публикации данного объявления. При этом для получения приглашения в бумажном виде клиенту необходимо подать письменное заявление. Клиент бесплатно предоставляет приглашение в бумажном виде в первый рабочий день после получения такого запроса.</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 xml:space="preserve">В случае поступления запроса на оформление приглашения в электронной форме заказчик безвозмездно обеспечивает оформление приглашения в электронной форме в течение рабочего дня, следующего за днем </w:t>
      </w:r>
      <w:r w:rsidRPr="000B1E8A">
        <w:rPr>
          <w:rFonts w:ascii="Cambria Math" w:hAnsi="Cambria Math" w:cs="Cambria Math"/>
        </w:rPr>
        <w:t>​​</w:t>
      </w:r>
      <w:r w:rsidRPr="000B1E8A">
        <w:rPr>
          <w:rFonts w:ascii="GHEA Grapalat" w:hAnsi="GHEA Grapalat" w:cs="GHEA Grapalat"/>
        </w:rPr>
        <w:t>получения</w:t>
      </w:r>
      <w:r w:rsidRPr="000B1E8A">
        <w:rPr>
          <w:rFonts w:ascii="GHEA Grapalat" w:hAnsi="GHEA Grapalat"/>
        </w:rPr>
        <w:t xml:space="preserve"> </w:t>
      </w:r>
      <w:r w:rsidRPr="000B1E8A">
        <w:rPr>
          <w:rFonts w:ascii="GHEA Grapalat" w:hAnsi="GHEA Grapalat" w:cs="GHEA Grapalat"/>
        </w:rPr>
        <w:t>заявки</w:t>
      </w:r>
      <w:r w:rsidRPr="000B1E8A">
        <w:rPr>
          <w:rFonts w:ascii="GHEA Grapalat" w:hAnsi="GHEA Grapalat"/>
        </w:rPr>
        <w:t>.</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Неполучение приглашения не ограничивает права участника на участие в данной процедуре.</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Заявки на участие в данной процедуре необходимо подавать по адресу c. г. Раздан, площадь Конституции 1, помещение 20 административного здания, в документальной форме до 12:00 7-го дня со дня опубликования настоящего объявления.</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Помимо армянского, заявки также можно подавать на английском или русском языках.</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Заявки будут открыты в общине Раздан, с. Раздан, площадь Конституции 1, помещение 20 административного здания, 21 августа 2023 года в 12:00.</w:t>
      </w:r>
    </w:p>
    <w:p w:rsidR="000B1E8A" w:rsidRPr="000B1E8A" w:rsidRDefault="000B1E8A" w:rsidP="00505DE1">
      <w:pPr>
        <w:pStyle w:val="BodyText"/>
        <w:widowControl w:val="0"/>
        <w:spacing w:after="160"/>
        <w:jc w:val="both"/>
        <w:rPr>
          <w:rFonts w:ascii="GHEA Grapalat" w:hAnsi="GHEA Grapalat"/>
        </w:rPr>
      </w:pPr>
      <w:r w:rsidRPr="000B1E8A">
        <w:rPr>
          <w:rFonts w:ascii="GHEA Grapalat" w:hAnsi="GHEA Grapalat"/>
        </w:rPr>
        <w:lastRenderedPageBreak/>
        <w:t>Жалобы относительно этой процедуры следует подавать лицу, которое рассматривает жалобы, связанные с покупками: c. Ереван, ул. Мелик-Адамяна. 1 адрес. Обжалование осуществляется в порядке, указанном в объявлении о проведении настоящего конкурса. Для подачи жалобы требуется плата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Для получения дополнительной информации об этом объявлении, пожалуйста, обращайтесь:</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Секретарь оценочной комиссии Кристине Багдасаряни</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 xml:space="preserve">                                                 Телефон: 060-40-70-21</w:t>
      </w:r>
    </w:p>
    <w:p w:rsidR="000B1E8A" w:rsidRPr="000B1E8A" w:rsidRDefault="000B1E8A" w:rsidP="00505DE1">
      <w:pPr>
        <w:pStyle w:val="BodyText"/>
        <w:widowControl w:val="0"/>
        <w:spacing w:after="160"/>
        <w:ind w:firstLine="567"/>
        <w:jc w:val="both"/>
        <w:rPr>
          <w:rFonts w:ascii="GHEA Grapalat" w:hAnsi="GHEA Grapalat"/>
        </w:rPr>
      </w:pPr>
      <w:r w:rsidRPr="000B1E8A">
        <w:rPr>
          <w:rFonts w:ascii="GHEA Grapalat" w:hAnsi="GHEA Grapalat"/>
        </w:rPr>
        <w:t xml:space="preserve">                                                  Электронная почта: baghdasaryan_1978@mail.ru</w:t>
      </w:r>
    </w:p>
    <w:p w:rsidR="000B1E8A" w:rsidRPr="000B1E8A" w:rsidRDefault="000B1E8A" w:rsidP="000B1E8A">
      <w:pPr>
        <w:pStyle w:val="BodyText"/>
        <w:widowControl w:val="0"/>
        <w:spacing w:after="160"/>
        <w:ind w:firstLine="567"/>
        <w:jc w:val="right"/>
        <w:rPr>
          <w:rFonts w:ascii="GHEA Grapalat" w:hAnsi="GHEA Grapalat"/>
        </w:rPr>
      </w:pPr>
      <w:r w:rsidRPr="000B1E8A">
        <w:rPr>
          <w:rFonts w:ascii="GHEA Grapalat" w:hAnsi="GHEA Grapalat"/>
        </w:rPr>
        <w:t xml:space="preserve">                                    </w:t>
      </w:r>
    </w:p>
    <w:p w:rsidR="000B1E8A" w:rsidRPr="000B1E8A" w:rsidRDefault="000B1E8A" w:rsidP="000B1E8A">
      <w:pPr>
        <w:pStyle w:val="BodyText"/>
        <w:widowControl w:val="0"/>
        <w:spacing w:after="160"/>
        <w:ind w:firstLine="567"/>
        <w:jc w:val="right"/>
        <w:rPr>
          <w:rFonts w:ascii="GHEA Grapalat" w:hAnsi="GHEA Grapalat"/>
        </w:rPr>
      </w:pPr>
    </w:p>
    <w:p w:rsidR="000B1E8A" w:rsidRPr="000B1E8A" w:rsidRDefault="000B1E8A" w:rsidP="000B1E8A">
      <w:pPr>
        <w:pStyle w:val="BodyText"/>
        <w:widowControl w:val="0"/>
        <w:spacing w:after="160"/>
        <w:ind w:firstLine="567"/>
        <w:jc w:val="right"/>
        <w:rPr>
          <w:rFonts w:ascii="GHEA Grapalat" w:hAnsi="GHEA Grapalat"/>
        </w:rPr>
      </w:pPr>
    </w:p>
    <w:p w:rsidR="000B1E8A" w:rsidRPr="000B1E8A" w:rsidRDefault="000B1E8A" w:rsidP="000B1E8A">
      <w:pPr>
        <w:pStyle w:val="BodyText"/>
        <w:widowControl w:val="0"/>
        <w:spacing w:after="160"/>
        <w:ind w:firstLine="567"/>
        <w:jc w:val="right"/>
        <w:rPr>
          <w:rFonts w:ascii="GHEA Grapalat" w:hAnsi="GHEA Grapalat"/>
        </w:rPr>
      </w:pPr>
    </w:p>
    <w:p w:rsidR="00505DE1" w:rsidRPr="00505DE1" w:rsidRDefault="00505DE1" w:rsidP="00505DE1">
      <w:pPr>
        <w:rPr>
          <w:rFonts w:ascii="GHEA Grapalat" w:hAnsi="GHEA Grapalat"/>
        </w:rPr>
      </w:pPr>
      <w:r w:rsidRPr="00505DE1">
        <w:rPr>
          <w:rFonts w:ascii="GHEA Grapalat" w:hAnsi="GHEA Grapalat"/>
        </w:rPr>
        <w:t>Одобрено</w:t>
      </w:r>
    </w:p>
    <w:p w:rsidR="00505DE1" w:rsidRPr="00505DE1" w:rsidRDefault="00505DE1" w:rsidP="00505DE1">
      <w:pPr>
        <w:rPr>
          <w:rFonts w:ascii="GHEA Grapalat" w:hAnsi="GHEA Grapalat"/>
        </w:rPr>
      </w:pPr>
      <w:r w:rsidRPr="00505DE1">
        <w:rPr>
          <w:rFonts w:ascii="GHEA Grapalat" w:hAnsi="GHEA Grapalat"/>
        </w:rPr>
        <w:t xml:space="preserve">                                                                                                       С кодом «HKL-GHAPZB-23/27».</w:t>
      </w:r>
    </w:p>
    <w:p w:rsidR="00505DE1" w:rsidRPr="00505DE1" w:rsidRDefault="00505DE1" w:rsidP="00505DE1">
      <w:pPr>
        <w:rPr>
          <w:rFonts w:ascii="GHEA Grapalat" w:hAnsi="GHEA Grapalat"/>
        </w:rPr>
      </w:pPr>
      <w:r w:rsidRPr="00505DE1">
        <w:rPr>
          <w:rFonts w:ascii="GHEA Grapalat" w:hAnsi="GHEA Grapalat"/>
        </w:rPr>
        <w:t>Комитета по оценке запросов котировок</w:t>
      </w:r>
    </w:p>
    <w:p w:rsidR="00505DE1" w:rsidRPr="00505DE1" w:rsidRDefault="00505DE1" w:rsidP="00505DE1">
      <w:pPr>
        <w:rPr>
          <w:rFonts w:ascii="GHEA Grapalat" w:hAnsi="GHEA Grapalat"/>
        </w:rPr>
      </w:pPr>
      <w:r w:rsidRPr="00505DE1">
        <w:rPr>
          <w:rFonts w:ascii="GHEA Grapalat" w:hAnsi="GHEA Grapalat"/>
        </w:rPr>
        <w:t>2023 решением N 1 от 14 августа</w:t>
      </w:r>
    </w:p>
    <w:p w:rsidR="00505DE1" w:rsidRPr="00505DE1" w:rsidRDefault="00505DE1" w:rsidP="00505DE1">
      <w:pPr>
        <w:rPr>
          <w:rFonts w:ascii="GHEA Grapalat" w:hAnsi="GHEA Grapalat"/>
        </w:rPr>
      </w:pPr>
    </w:p>
    <w:p w:rsidR="00505DE1" w:rsidRPr="00505DE1" w:rsidRDefault="00505DE1" w:rsidP="00505DE1">
      <w:pPr>
        <w:rPr>
          <w:rFonts w:ascii="GHEA Grapalat" w:hAnsi="GHEA Grapalat"/>
        </w:rPr>
      </w:pPr>
    </w:p>
    <w:p w:rsidR="00505DE1" w:rsidRPr="00505DE1" w:rsidRDefault="00505DE1" w:rsidP="00505DE1">
      <w:pPr>
        <w:rPr>
          <w:rFonts w:ascii="GHEA Grapalat" w:hAnsi="GHEA Grapalat"/>
        </w:rPr>
      </w:pPr>
    </w:p>
    <w:p w:rsidR="00505DE1" w:rsidRPr="00505DE1" w:rsidRDefault="00505DE1" w:rsidP="00505DE1">
      <w:pPr>
        <w:rPr>
          <w:rFonts w:ascii="GHEA Grapalat" w:hAnsi="GHEA Grapalat"/>
        </w:rPr>
      </w:pPr>
    </w:p>
    <w:p w:rsidR="00505DE1" w:rsidRPr="00505DE1" w:rsidRDefault="00505DE1" w:rsidP="00505DE1">
      <w:pPr>
        <w:rPr>
          <w:rFonts w:ascii="GHEA Grapalat" w:hAnsi="GHEA Grapalat"/>
        </w:rPr>
      </w:pPr>
      <w:r w:rsidRPr="00505DE1">
        <w:rPr>
          <w:rFonts w:ascii="GHEA Grapalat" w:hAnsi="GHEA Grapalat"/>
        </w:rPr>
        <w:t>ОБЪЕДИНЕНИЕ "АЗДАНКАЛУИС" ОБЩИНЫ АЗДАН, КОТАЙКСКИЙ РАЙОН, РА</w:t>
      </w:r>
    </w:p>
    <w:p w:rsidR="00505DE1" w:rsidRPr="00505DE1" w:rsidRDefault="00505DE1" w:rsidP="00505DE1">
      <w:pPr>
        <w:rPr>
          <w:rFonts w:ascii="GHEA Grapalat" w:hAnsi="GHEA Grapalat"/>
        </w:rPr>
      </w:pPr>
      <w:r w:rsidRPr="00505DE1">
        <w:rPr>
          <w:rFonts w:ascii="GHEA Grapalat" w:hAnsi="GHEA Grapalat"/>
        </w:rPr>
        <w:t>ПРИГЛАШЕНИЕ:</w:t>
      </w:r>
    </w:p>
    <w:p w:rsidR="00505DE1" w:rsidRPr="00505DE1" w:rsidRDefault="00505DE1" w:rsidP="00505DE1">
      <w:pPr>
        <w:rPr>
          <w:rFonts w:ascii="GHEA Grapalat" w:hAnsi="GHEA Grapalat"/>
        </w:rPr>
      </w:pPr>
    </w:p>
    <w:p w:rsidR="00505DE1" w:rsidRPr="00505DE1" w:rsidRDefault="00505DE1" w:rsidP="00505DE1">
      <w:pPr>
        <w:rPr>
          <w:rFonts w:ascii="GHEA Grapalat" w:hAnsi="GHEA Grapalat"/>
        </w:rPr>
      </w:pPr>
    </w:p>
    <w:p w:rsidR="00505DE1" w:rsidRPr="00505DE1" w:rsidRDefault="00505DE1" w:rsidP="00505DE1">
      <w:pPr>
        <w:rPr>
          <w:rFonts w:ascii="GHEA Grapalat" w:hAnsi="GHEA Grapalat"/>
        </w:rPr>
      </w:pPr>
      <w:r w:rsidRPr="00505DE1">
        <w:rPr>
          <w:rFonts w:ascii="GHEA Grapalat" w:hAnsi="GHEA Grapalat"/>
        </w:rPr>
        <w:t>"ХАЗДАНКАЛУИС" АО ОБЩИНЫ АЗДАН, КОТАЙКСКАЯ ОБЛАСТЬ, РА</w:t>
      </w:r>
    </w:p>
    <w:p w:rsidR="000763E5" w:rsidRDefault="00505DE1" w:rsidP="00505DE1">
      <w:pPr>
        <w:rPr>
          <w:rFonts w:ascii="GHEA Grapalat" w:hAnsi="GHEA Grapalat"/>
        </w:rPr>
      </w:pPr>
      <w:r w:rsidRPr="00505DE1">
        <w:rPr>
          <w:rFonts w:ascii="GHEA Grapalat" w:hAnsi="GHEA Grapalat"/>
        </w:rPr>
        <w:t xml:space="preserve">     ЗАЯВКА НА ТРЕБОВАНИЯ НА ПРИОБРЕТЕНИЕ СВЕТИЛЬНИКОВ</w:t>
      </w:r>
      <w:r w:rsidR="000763E5">
        <w:rPr>
          <w:rFonts w:ascii="GHEA Grapalat" w:hAnsi="GHEA Grapalat"/>
        </w:rPr>
        <w:br w:type="page"/>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505DE1" w:rsidRPr="00505DE1" w:rsidRDefault="00505DE1" w:rsidP="00505DE1">
      <w:pPr>
        <w:widowControl w:val="0"/>
        <w:spacing w:after="160"/>
        <w:jc w:val="center"/>
        <w:rPr>
          <w:rFonts w:ascii="GHEA Grapalat" w:hAnsi="GHEA Grapalat"/>
          <w:b/>
        </w:rPr>
      </w:pPr>
      <w:r w:rsidRPr="00505DE1">
        <w:rPr>
          <w:rFonts w:ascii="GHEA Grapalat" w:hAnsi="GHEA Grapalat"/>
          <w:b/>
        </w:rPr>
        <w:lastRenderedPageBreak/>
        <w:t>СОДЕРЖАНИЕ</w:t>
      </w:r>
    </w:p>
    <w:p w:rsidR="00505DE1" w:rsidRPr="00505DE1" w:rsidRDefault="00505DE1" w:rsidP="00505DE1">
      <w:pPr>
        <w:widowControl w:val="0"/>
        <w:spacing w:after="160"/>
        <w:jc w:val="center"/>
        <w:rPr>
          <w:rFonts w:ascii="GHEA Grapalat" w:hAnsi="GHEA Grapalat"/>
          <w:b/>
        </w:rPr>
      </w:pPr>
    </w:p>
    <w:p w:rsidR="00505DE1" w:rsidRPr="00505DE1" w:rsidRDefault="00505DE1" w:rsidP="00505DE1">
      <w:pPr>
        <w:widowControl w:val="0"/>
        <w:spacing w:after="160"/>
        <w:jc w:val="center"/>
        <w:rPr>
          <w:rFonts w:ascii="GHEA Grapalat" w:hAnsi="GHEA Grapalat"/>
          <w:b/>
        </w:rPr>
      </w:pPr>
      <w:r w:rsidRPr="00505DE1">
        <w:rPr>
          <w:rFonts w:ascii="GHEA Grapalat" w:hAnsi="GHEA Grapalat"/>
          <w:b/>
        </w:rPr>
        <w:t>"ХАЗДАНКАЛУИС" АО ОБЩИНЫ АЗДАН, КОТАЙКСКАЯ ОБЛАСТЬ, РА</w:t>
      </w:r>
    </w:p>
    <w:p w:rsidR="00505DE1" w:rsidRPr="00505DE1" w:rsidRDefault="00505DE1" w:rsidP="00505DE1">
      <w:pPr>
        <w:widowControl w:val="0"/>
        <w:spacing w:after="160"/>
        <w:jc w:val="center"/>
        <w:rPr>
          <w:rFonts w:ascii="GHEA Grapalat" w:hAnsi="GHEA Grapalat"/>
          <w:b/>
        </w:rPr>
      </w:pPr>
      <w:r w:rsidRPr="00505DE1">
        <w:rPr>
          <w:rFonts w:ascii="GHEA Grapalat" w:hAnsi="GHEA Grapalat"/>
          <w:b/>
        </w:rPr>
        <w:t>ЗАПРОС ЦЕНОВ ДЛЯ НУЖД В ЦЕЛЯХ ЗАКУПКИ СТРОИТЕЛЬНЫХ ТОВАРОВ</w:t>
      </w:r>
    </w:p>
    <w:p w:rsidR="00505DE1" w:rsidRPr="00505DE1" w:rsidRDefault="00505DE1" w:rsidP="00505DE1">
      <w:pPr>
        <w:widowControl w:val="0"/>
        <w:spacing w:after="160"/>
        <w:jc w:val="center"/>
        <w:rPr>
          <w:rFonts w:ascii="GHEA Grapalat" w:hAnsi="GHEA Grapalat"/>
          <w:b/>
        </w:rPr>
      </w:pPr>
      <w:r w:rsidRPr="00505DE1">
        <w:rPr>
          <w:rFonts w:ascii="GHEA Grapalat" w:hAnsi="GHEA Grapalat"/>
          <w:b/>
        </w:rPr>
        <w:t>ПРИГЛАШЕНИЕ</w:t>
      </w:r>
    </w:p>
    <w:p w:rsidR="00C67E80" w:rsidRPr="009044F1" w:rsidRDefault="00505DE1" w:rsidP="00505DE1">
      <w:pPr>
        <w:widowControl w:val="0"/>
        <w:spacing w:after="160"/>
        <w:jc w:val="center"/>
        <w:rPr>
          <w:rFonts w:ascii="GHEA Grapalat" w:hAnsi="GHEA Grapalat" w:cs="Sylfaen"/>
          <w:b/>
        </w:rPr>
      </w:pPr>
      <w:r w:rsidRPr="00505DE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D90CC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bookmarkStart w:id="0" w:name="_GoBack"/>
      <w:bookmarkEnd w:id="0"/>
    </w:p>
    <w:p w:rsidR="00520F57" w:rsidRPr="008842CE" w:rsidRDefault="00D90CCC"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D90CCC">
        <w:rPr>
          <w:rFonts w:ascii="GHEA Grapalat" w:hAnsi="GHEA Grapalat"/>
          <w:b/>
        </w:rPr>
        <w:t>ПО ОЦЕНКЕ ЗАПРОСОВ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D7FC1">
        <w:rPr>
          <w:rFonts w:ascii="GHEA Grapalat" w:hAnsi="GHEA Grapalat"/>
          <w:i/>
          <w:lang w:val="en-US"/>
        </w:rPr>
        <w:t>ՀՔԼ</w:t>
      </w:r>
      <w:r w:rsidR="004D7FC1" w:rsidRPr="00C21B54">
        <w:rPr>
          <w:rFonts w:ascii="GHEA Grapalat" w:hAnsi="GHEA Grapalat"/>
          <w:i/>
        </w:rPr>
        <w:t>-</w:t>
      </w:r>
      <w:r w:rsidR="004D7FC1">
        <w:rPr>
          <w:rFonts w:ascii="GHEA Grapalat" w:hAnsi="GHEA Grapalat"/>
          <w:i/>
          <w:lang w:val="en-US"/>
        </w:rPr>
        <w:t>ԳՀԱՊՁԲ</w:t>
      </w:r>
      <w:r w:rsidR="004D7FC1" w:rsidRPr="009044F1">
        <w:rPr>
          <w:rFonts w:ascii="GHEA Grapalat" w:hAnsi="GHEA Grapalat"/>
        </w:rPr>
        <w:t xml:space="preserve"> </w:t>
      </w:r>
      <w:r w:rsidR="004D7FC1" w:rsidRPr="00C21B54">
        <w:rPr>
          <w:rFonts w:ascii="GHEA Grapalat" w:hAnsi="GHEA Grapalat"/>
          <w:i/>
        </w:rPr>
        <w:t>23/27</w:t>
      </w:r>
      <w:r w:rsidR="004D7FC1"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4D7FC1" w:rsidRPr="004D7FC1">
        <w:rPr>
          <w:rFonts w:ascii="GHEA Grapalat" w:hAnsi="GHEA Grapalat"/>
          <w:sz w:val="24"/>
          <w:szCs w:val="24"/>
          <w:u w:val="single"/>
        </w:rPr>
        <w:t xml:space="preserve"> </w:t>
      </w:r>
      <w:r w:rsidR="004D7FC1" w:rsidRPr="00C21B54">
        <w:rPr>
          <w:rFonts w:ascii="GHEA Grapalat" w:hAnsi="GHEA Grapalat"/>
          <w:sz w:val="24"/>
          <w:szCs w:val="24"/>
          <w:u w:val="single"/>
        </w:rPr>
        <w:t>светильники</w:t>
      </w:r>
      <w:r w:rsidR="004D7FC1" w:rsidRPr="009044F1">
        <w:rPr>
          <w:rFonts w:ascii="GHEA Grapalat" w:hAnsi="GHEA Grapalat"/>
          <w:i w:val="0"/>
          <w:sz w:val="24"/>
          <w:szCs w:val="24"/>
        </w:rPr>
        <w:t xml:space="preserve"> </w:t>
      </w:r>
      <w:r w:rsidRPr="009044F1">
        <w:rPr>
          <w:rFonts w:ascii="GHEA Grapalat" w:hAnsi="GHEA Grapalat"/>
          <w:i w:val="0"/>
          <w:sz w:val="24"/>
          <w:szCs w:val="24"/>
        </w:rPr>
        <w:t>" (далее — также товар) для нужд "</w:t>
      </w:r>
      <w:r w:rsidR="004D7FC1" w:rsidRPr="004D7FC1">
        <w:rPr>
          <w:rFonts w:ascii="GHEA Grapalat" w:hAnsi="GHEA Grapalat"/>
        </w:rPr>
        <w:t xml:space="preserve"> </w:t>
      </w:r>
      <w:r w:rsidR="004D7FC1" w:rsidRPr="004D7FC1">
        <w:rPr>
          <w:rFonts w:ascii="GHEA Grapalat" w:hAnsi="GHEA Grapalat"/>
          <w:i w:val="0"/>
          <w:sz w:val="22"/>
        </w:rPr>
        <w:t>разданкахлуйс</w:t>
      </w:r>
      <w:r w:rsidR="004D7FC1"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786F41" w:rsidRPr="00786F41">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AD432A" w:rsidRPr="00C21B54" w:rsidRDefault="00C21B54" w:rsidP="00AD432A">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1650000</w:t>
            </w:r>
          </w:p>
        </w:tc>
        <w:tc>
          <w:tcPr>
            <w:tcW w:w="6458" w:type="dxa"/>
            <w:vAlign w:val="center"/>
          </w:tcPr>
          <w:p w:rsidR="00AD432A" w:rsidRPr="00786F41" w:rsidRDefault="00786F41" w:rsidP="00B46D58">
            <w:pPr>
              <w:pStyle w:val="BodyTextIndent2"/>
              <w:widowControl w:val="0"/>
              <w:spacing w:after="120" w:line="240" w:lineRule="auto"/>
              <w:ind w:firstLine="0"/>
              <w:rPr>
                <w:rFonts w:ascii="GHEA Grapalat" w:hAnsi="GHEA Grapalat"/>
                <w:sz w:val="24"/>
                <w:szCs w:val="24"/>
                <w:u w:val="single"/>
                <w:vertAlign w:val="subscript"/>
                <w:lang w:val="en-US"/>
              </w:rPr>
            </w:pPr>
            <w:r w:rsidRPr="00C21B54">
              <w:rPr>
                <w:rFonts w:ascii="GHEA Grapalat" w:hAnsi="GHEA Grapalat"/>
                <w:sz w:val="24"/>
                <w:szCs w:val="24"/>
                <w:u w:val="single"/>
              </w:rPr>
              <w:t>С</w:t>
            </w:r>
            <w:r w:rsidR="00C21B54" w:rsidRPr="00C21B54">
              <w:rPr>
                <w:rFonts w:ascii="GHEA Grapalat" w:hAnsi="GHEA Grapalat"/>
                <w:sz w:val="24"/>
                <w:szCs w:val="24"/>
                <w:u w:val="single"/>
              </w:rPr>
              <w:t>ветильники</w:t>
            </w:r>
            <w:r>
              <w:rPr>
                <w:rFonts w:ascii="GHEA Grapalat" w:hAnsi="GHEA Grapalat"/>
                <w:sz w:val="24"/>
                <w:szCs w:val="24"/>
                <w:u w:val="single"/>
                <w:lang w:val="en-US"/>
              </w:rPr>
              <w:t xml:space="preserve"> 50W</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AD432A" w:rsidRPr="001B374A" w:rsidRDefault="001B374A" w:rsidP="00AD432A">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495000</w:t>
            </w:r>
          </w:p>
        </w:tc>
        <w:tc>
          <w:tcPr>
            <w:tcW w:w="6458" w:type="dxa"/>
            <w:vAlign w:val="center"/>
          </w:tcPr>
          <w:p w:rsidR="00AD432A" w:rsidRPr="009044F1" w:rsidRDefault="00786F41" w:rsidP="00786F41">
            <w:pPr>
              <w:pStyle w:val="BodyTextIndent2"/>
              <w:widowControl w:val="0"/>
              <w:spacing w:after="120" w:line="240" w:lineRule="auto"/>
              <w:ind w:firstLine="0"/>
              <w:rPr>
                <w:rFonts w:ascii="GHEA Grapalat" w:hAnsi="GHEA Grapalat"/>
                <w:sz w:val="24"/>
                <w:szCs w:val="24"/>
              </w:rPr>
            </w:pPr>
            <w:r w:rsidRPr="00C21B54">
              <w:rPr>
                <w:rFonts w:ascii="GHEA Grapalat" w:hAnsi="GHEA Grapalat"/>
                <w:sz w:val="24"/>
                <w:szCs w:val="24"/>
                <w:u w:val="single"/>
              </w:rPr>
              <w:t>С</w:t>
            </w:r>
            <w:r w:rsidR="00C21B54" w:rsidRPr="00C21B54">
              <w:rPr>
                <w:rFonts w:ascii="GHEA Grapalat" w:hAnsi="GHEA Grapalat"/>
                <w:sz w:val="24"/>
                <w:szCs w:val="24"/>
                <w:u w:val="single"/>
              </w:rPr>
              <w:t>ветильники</w:t>
            </w:r>
            <w:r>
              <w:rPr>
                <w:rFonts w:ascii="GHEA Grapalat" w:hAnsi="GHEA Grapalat"/>
                <w:sz w:val="24"/>
                <w:szCs w:val="24"/>
                <w:u w:val="single"/>
                <w:lang w:val="en-US"/>
              </w:rPr>
              <w:t xml:space="preserve"> 100W</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D54A25"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lastRenderedPageBreak/>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4"/>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 xml:space="preserve">совокупность себестоимости и прогнозируемой </w:t>
      </w:r>
      <w:r w:rsidR="00F677F1" w:rsidRPr="00864470">
        <w:rPr>
          <w:rFonts w:ascii="GHEA Grapalat" w:hAnsi="GHEA Grapalat"/>
          <w:sz w:val="24"/>
          <w:szCs w:val="24"/>
        </w:rPr>
        <w:lastRenderedPageBreak/>
        <w:t>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xml:space="preserve">, то </w:t>
      </w:r>
      <w:r w:rsidRPr="00D667DA">
        <w:rPr>
          <w:rFonts w:ascii="GHEA Grapalat" w:hAnsi="GHEA Grapalat"/>
        </w:rPr>
        <w:lastRenderedPageBreak/>
        <w:t>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5"/>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 подачи заявки.</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1B374A" w:rsidRPr="001B374A">
        <w:rPr>
          <w:rFonts w:ascii="GHEA Grapalat" w:hAnsi="GHEA Grapalat"/>
          <w:sz w:val="24"/>
          <w:szCs w:val="24"/>
        </w:rPr>
        <w:t>7</w:t>
      </w:r>
      <w:r w:rsidRPr="009044F1">
        <w:rPr>
          <w:rFonts w:ascii="GHEA Grapalat" w:hAnsi="GHEA Grapalat"/>
          <w:sz w:val="24"/>
          <w:szCs w:val="24"/>
        </w:rPr>
        <w:t>"-ый день в "</w:t>
      </w:r>
      <w:r w:rsidR="001B374A" w:rsidRPr="001B374A">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 xml:space="preserve">после передачи председателю (председательствующему на заседании) </w:t>
      </w:r>
      <w:r>
        <w:rPr>
          <w:rFonts w:ascii="GHEA Grapalat" w:hAnsi="GHEA Grapalat"/>
        </w:rPr>
        <w:lastRenderedPageBreak/>
        <w:t>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7"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 xml:space="preserve">комиссия приостанавливает заседание на один рабочий день, а секретарь комиссии в тот же </w:t>
      </w:r>
      <w:r w:rsidRPr="009044F1">
        <w:rPr>
          <w:rFonts w:ascii="GHEA Grapalat" w:hAnsi="GHEA Grapalat"/>
          <w:sz w:val="24"/>
          <w:szCs w:val="24"/>
        </w:rPr>
        <w:lastRenderedPageBreak/>
        <w:t>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 xml:space="preserve">уполномоченный орган на основании мотивированного решения руководителя </w:t>
      </w:r>
      <w:r w:rsidR="0052468C" w:rsidRPr="00551FD6">
        <w:rPr>
          <w:rFonts w:ascii="GHEA Grapalat" w:hAnsi="GHEA Grapalat"/>
        </w:rPr>
        <w:lastRenderedPageBreak/>
        <w:t>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w:t>
      </w:r>
      <w:r w:rsidR="00A23E7B">
        <w:rPr>
          <w:rFonts w:ascii="GHEA Grapalat" w:hAnsi="GHEA Grapalat"/>
          <w:sz w:val="24"/>
          <w:szCs w:val="24"/>
        </w:rPr>
        <w:lastRenderedPageBreak/>
        <w:t>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 xml:space="preserve">Если цена закупки товара меньше цены заключаемого договора, то размер обеспечения квалификации исчисляется в отношении </w:t>
      </w:r>
      <w:r w:rsidR="00382A99" w:rsidRPr="00382A99">
        <w:rPr>
          <w:rFonts w:ascii="GHEA Grapalat" w:hAnsi="GHEA Grapalat"/>
        </w:rPr>
        <w:lastRenderedPageBreak/>
        <w:t>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9"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9"/>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w:t>
      </w:r>
      <w:r w:rsidR="006D7219" w:rsidRPr="00250377">
        <w:rPr>
          <w:rFonts w:ascii="GHEA Grapalat" w:hAnsi="GHEA Grapalat"/>
        </w:rPr>
        <w:lastRenderedPageBreak/>
        <w:t>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 xml:space="preserve">бязанность доказывать факты соблюдения порядка оспариваемых действий (бездействия) и обстоятельств, лежащих в основе решений, а также выполнения данных </w:t>
      </w:r>
      <w:r w:rsidRPr="00570BBD">
        <w:rPr>
          <w:rFonts w:ascii="GHEA Grapalat" w:hAnsi="GHEA Grapalat"/>
        </w:rPr>
        <w:lastRenderedPageBreak/>
        <w:t>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w:t>
      </w:r>
      <w:r w:rsidRPr="009044F1">
        <w:rPr>
          <w:rFonts w:ascii="GHEA Grapalat" w:hAnsi="GHEA Grapalat"/>
        </w:rPr>
        <w:lastRenderedPageBreak/>
        <w:t>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1B37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lastRenderedPageBreak/>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 xml:space="preserve">-23/27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0B10B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0B10B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0B10B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0B10B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0B10B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0B10B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0B10B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0B10B2"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0B10B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0B10B2"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0B10B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0B10B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w:t>
      </w:r>
      <w:r w:rsidRPr="000306ED">
        <w:rPr>
          <w:rFonts w:ascii="GHEA Grapalat" w:hAnsi="GHEA Grapalat"/>
        </w:rPr>
        <w:lastRenderedPageBreak/>
        <w:t>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0306ED">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w:t>
      </w:r>
      <w:r w:rsidRPr="000306ED">
        <w:rPr>
          <w:rFonts w:ascii="GHEA Grapalat" w:hAnsi="GHEA Grapalat"/>
          <w:lang w:val="hy-AM"/>
        </w:rPr>
        <w:lastRenderedPageBreak/>
        <w:t>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w:t>
      </w:r>
      <w:r w:rsidRPr="000306ED">
        <w:rPr>
          <w:rFonts w:ascii="GHEA Grapalat" w:hAnsi="GHEA Grapalat"/>
        </w:rPr>
        <w:lastRenderedPageBreak/>
        <w:t>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w:t>
      </w:r>
      <w:r w:rsidRPr="000306ED">
        <w:rPr>
          <w:rFonts w:ascii="GHEA Grapalat" w:hAnsi="GHEA Grapalat"/>
        </w:rPr>
        <w:lastRenderedPageBreak/>
        <w:t>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B374A" w:rsidRPr="001B374A">
        <w:rPr>
          <w:rFonts w:ascii="GHEA Grapalat" w:hAnsi="GHEA Grapalat"/>
          <w:b/>
          <w:sz w:val="24"/>
          <w:szCs w:val="24"/>
        </w:rPr>
        <w:t xml:space="preserve">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4"/>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634B02" w:rsidRDefault="00634B02" w:rsidP="00634B0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w:t>
      </w:r>
      <w:r w:rsidRPr="00D66198">
        <w:rPr>
          <w:rFonts w:ascii="GHEA Grapalat" w:eastAsiaTheme="minorHAnsi" w:hAnsi="GHEA Grapalat" w:cstheme="minorBidi"/>
        </w:rPr>
        <w:lastRenderedPageBreak/>
        <w:t>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3870B7">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665A01">
        <w:rPr>
          <w:rFonts w:ascii="GHEA Grapalat" w:eastAsiaTheme="minorHAnsi" w:hAnsi="GHEA Grapalat" w:cstheme="minorBidi"/>
        </w:rPr>
        <w:lastRenderedPageBreak/>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1B374A">
        <w:rPr>
          <w:rFonts w:ascii="GHEA Grapalat" w:hAnsi="GHEA Grapalat"/>
          <w:lang w:val="en-US"/>
        </w:rPr>
        <w:t>ՀՔԼ</w:t>
      </w:r>
      <w:r w:rsidR="001B374A" w:rsidRPr="001B374A">
        <w:rPr>
          <w:rFonts w:ascii="GHEA Grapalat" w:hAnsi="GHEA Grapalat"/>
        </w:rPr>
        <w:t>-</w:t>
      </w:r>
      <w:r w:rsidR="001B374A">
        <w:rPr>
          <w:rFonts w:ascii="GHEA Grapalat" w:hAnsi="GHEA Grapalat"/>
          <w:lang w:val="en-US"/>
        </w:rPr>
        <w:t>ԳՀԱՊՁԲ</w:t>
      </w:r>
      <w:r w:rsidR="001B374A" w:rsidRPr="001B374A">
        <w:rPr>
          <w:rFonts w:ascii="GHEA Grapalat" w:hAnsi="GHEA Grapalat"/>
        </w:rPr>
        <w:t>-23/27</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Репортинг" </w:t>
      </w:r>
      <w:r w:rsidRPr="00B138F3">
        <w:rPr>
          <w:rFonts w:ascii="GHEA Grapalat" w:hAnsi="GHEA Grapalat"/>
        </w:rPr>
        <w:lastRenderedPageBreak/>
        <w:t>(Кредитное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B374A">
        <w:rPr>
          <w:rFonts w:ascii="GHEA Grapalat" w:hAnsi="GHEA Grapalat"/>
          <w:sz w:val="24"/>
          <w:szCs w:val="24"/>
          <w:lang w:val="en-US"/>
        </w:rPr>
        <w:t>ՀՔԼ</w:t>
      </w:r>
      <w:r w:rsidR="001B374A" w:rsidRPr="001B374A">
        <w:rPr>
          <w:rFonts w:ascii="GHEA Grapalat" w:hAnsi="GHEA Grapalat"/>
          <w:sz w:val="24"/>
          <w:szCs w:val="24"/>
        </w:rPr>
        <w:t>-</w:t>
      </w:r>
      <w:r w:rsidR="001B374A">
        <w:rPr>
          <w:rFonts w:ascii="GHEA Grapalat" w:hAnsi="GHEA Grapalat"/>
          <w:sz w:val="24"/>
          <w:szCs w:val="24"/>
          <w:lang w:val="en-US"/>
        </w:rPr>
        <w:t>ԳՀԱՊՁԲ</w:t>
      </w:r>
      <w:r w:rsidR="001B374A" w:rsidRPr="001B374A">
        <w:rPr>
          <w:rFonts w:ascii="GHEA Grapalat" w:hAnsi="GHEA Grapalat"/>
          <w:sz w:val="24"/>
          <w:szCs w:val="24"/>
        </w:rPr>
        <w:t>-23/27</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w:t>
      </w:r>
      <w:r w:rsidRPr="00B138F3">
        <w:rPr>
          <w:rFonts w:ascii="GHEA Grapalat" w:hAnsi="GHEA Grapalat"/>
        </w:rPr>
        <w:lastRenderedPageBreak/>
        <w:t>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w:t>
      </w:r>
      <w:r w:rsidRPr="00B138F3">
        <w:rPr>
          <w:rFonts w:ascii="GHEA Grapalat" w:hAnsi="GHEA Grapalat"/>
        </w:rPr>
        <w:lastRenderedPageBreak/>
        <w:t>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18"/>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w:t>
      </w:r>
      <w:r w:rsidRPr="003F3CF4">
        <w:rPr>
          <w:rFonts w:ascii="GHEA Grapalat" w:hAnsi="GHEA Grapalat"/>
          <w:lang w:val="hy-AM"/>
        </w:rPr>
        <w:lastRenderedPageBreak/>
        <w:t>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19"/>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lastRenderedPageBreak/>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w:t>
      </w:r>
      <w:r w:rsidRPr="00B138F3">
        <w:rPr>
          <w:rFonts w:ascii="GHEA Grapalat" w:hAnsi="GHEA Grapalat"/>
        </w:rPr>
        <w:lastRenderedPageBreak/>
        <w:t>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1"/>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2"/>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3"/>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B138F3">
        <w:rPr>
          <w:rFonts w:ascii="GHEA Grapalat" w:hAnsi="GHEA Grapalat"/>
        </w:rPr>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24"/>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505DE1">
          <w:footerReference w:type="default" r:id="rId13"/>
          <w:footnotePr>
            <w:pos w:val="beneathText"/>
          </w:footnotePr>
          <w:pgSz w:w="11906" w:h="16838" w:code="9"/>
          <w:pgMar w:top="993" w:right="926" w:bottom="1418" w:left="810"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86"/>
        <w:gridCol w:w="566"/>
        <w:gridCol w:w="1559"/>
        <w:gridCol w:w="1100"/>
        <w:gridCol w:w="34"/>
        <w:gridCol w:w="850"/>
        <w:gridCol w:w="931"/>
        <w:gridCol w:w="936"/>
        <w:gridCol w:w="947"/>
      </w:tblGrid>
      <w:tr w:rsidR="001B374A" w:rsidRPr="00B138F3" w:rsidTr="001B374A">
        <w:trPr>
          <w:trHeight w:val="219"/>
          <w:jc w:val="center"/>
        </w:trPr>
        <w:tc>
          <w:tcPr>
            <w:tcW w:w="1242" w:type="dxa"/>
            <w:vMerge w:val="restart"/>
            <w:vAlign w:val="center"/>
          </w:tcPr>
          <w:p w:rsidR="001B374A" w:rsidRPr="00B138F3" w:rsidRDefault="001B374A"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1B374A" w:rsidRPr="00B138F3" w:rsidRDefault="001B374A"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1B374A" w:rsidRPr="00B138F3" w:rsidRDefault="001B374A"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86" w:type="dxa"/>
            <w:vMerge w:val="restart"/>
            <w:vAlign w:val="center"/>
          </w:tcPr>
          <w:p w:rsidR="001B374A" w:rsidRPr="00B138F3" w:rsidRDefault="001B374A"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566" w:type="dxa"/>
            <w:vMerge w:val="restart"/>
            <w:vAlign w:val="center"/>
          </w:tcPr>
          <w:p w:rsidR="001B374A" w:rsidRPr="00B138F3" w:rsidRDefault="001B374A"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1B374A" w:rsidRPr="00B138F3" w:rsidRDefault="001B374A"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gridSpan w:val="2"/>
            <w:vMerge w:val="restart"/>
            <w:vAlign w:val="center"/>
          </w:tcPr>
          <w:p w:rsidR="001B374A" w:rsidRPr="00B138F3" w:rsidRDefault="001B374A"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1B374A" w:rsidRPr="00B138F3" w:rsidRDefault="001B374A"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1B374A" w:rsidRPr="00B138F3" w:rsidRDefault="001B374A"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1B374A" w:rsidRPr="00B138F3" w:rsidTr="004E7F86">
        <w:trPr>
          <w:trHeight w:val="445"/>
          <w:jc w:val="center"/>
        </w:trPr>
        <w:tc>
          <w:tcPr>
            <w:tcW w:w="1242" w:type="dxa"/>
            <w:vMerge/>
            <w:vAlign w:val="center"/>
          </w:tcPr>
          <w:p w:rsidR="001B374A" w:rsidRPr="00B138F3" w:rsidRDefault="001B374A" w:rsidP="00B46D58">
            <w:pPr>
              <w:widowControl w:val="0"/>
              <w:jc w:val="center"/>
              <w:rPr>
                <w:rFonts w:ascii="GHEA Grapalat" w:hAnsi="GHEA Grapalat"/>
                <w:sz w:val="16"/>
                <w:szCs w:val="16"/>
              </w:rPr>
            </w:pPr>
          </w:p>
        </w:tc>
        <w:tc>
          <w:tcPr>
            <w:tcW w:w="2715" w:type="dxa"/>
            <w:vMerge/>
            <w:vAlign w:val="center"/>
          </w:tcPr>
          <w:p w:rsidR="001B374A" w:rsidRPr="00B138F3" w:rsidRDefault="001B374A" w:rsidP="00B46D58">
            <w:pPr>
              <w:widowControl w:val="0"/>
              <w:jc w:val="center"/>
              <w:rPr>
                <w:rFonts w:ascii="GHEA Grapalat" w:hAnsi="GHEA Grapalat"/>
                <w:sz w:val="16"/>
                <w:szCs w:val="16"/>
              </w:rPr>
            </w:pPr>
          </w:p>
        </w:tc>
        <w:tc>
          <w:tcPr>
            <w:tcW w:w="1559" w:type="dxa"/>
            <w:vMerge/>
            <w:vAlign w:val="center"/>
          </w:tcPr>
          <w:p w:rsidR="001B374A" w:rsidRPr="00B138F3" w:rsidRDefault="001B374A" w:rsidP="00B46D58">
            <w:pPr>
              <w:widowControl w:val="0"/>
              <w:jc w:val="center"/>
              <w:rPr>
                <w:rFonts w:ascii="GHEA Grapalat" w:hAnsi="GHEA Grapalat"/>
                <w:sz w:val="16"/>
                <w:szCs w:val="16"/>
              </w:rPr>
            </w:pPr>
          </w:p>
        </w:tc>
        <w:tc>
          <w:tcPr>
            <w:tcW w:w="1986" w:type="dxa"/>
            <w:vMerge/>
            <w:vAlign w:val="center"/>
          </w:tcPr>
          <w:p w:rsidR="001B374A" w:rsidRPr="00B138F3" w:rsidRDefault="001B374A" w:rsidP="00B46D58">
            <w:pPr>
              <w:widowControl w:val="0"/>
              <w:jc w:val="center"/>
              <w:rPr>
                <w:rFonts w:ascii="GHEA Grapalat" w:hAnsi="GHEA Grapalat"/>
                <w:sz w:val="16"/>
                <w:szCs w:val="16"/>
              </w:rPr>
            </w:pPr>
          </w:p>
        </w:tc>
        <w:tc>
          <w:tcPr>
            <w:tcW w:w="566" w:type="dxa"/>
            <w:vMerge/>
            <w:vAlign w:val="center"/>
          </w:tcPr>
          <w:p w:rsidR="001B374A" w:rsidRPr="00B138F3" w:rsidRDefault="001B374A" w:rsidP="00B46D58">
            <w:pPr>
              <w:widowControl w:val="0"/>
              <w:jc w:val="center"/>
              <w:rPr>
                <w:rFonts w:ascii="GHEA Grapalat" w:hAnsi="GHEA Grapalat"/>
                <w:sz w:val="16"/>
                <w:szCs w:val="16"/>
              </w:rPr>
            </w:pPr>
          </w:p>
        </w:tc>
        <w:tc>
          <w:tcPr>
            <w:tcW w:w="1559" w:type="dxa"/>
            <w:vMerge/>
            <w:vAlign w:val="center"/>
          </w:tcPr>
          <w:p w:rsidR="001B374A" w:rsidRPr="00B138F3" w:rsidRDefault="001B374A" w:rsidP="00B46D58">
            <w:pPr>
              <w:widowControl w:val="0"/>
              <w:jc w:val="center"/>
              <w:rPr>
                <w:rFonts w:ascii="GHEA Grapalat" w:hAnsi="GHEA Grapalat"/>
                <w:sz w:val="16"/>
                <w:szCs w:val="16"/>
              </w:rPr>
            </w:pPr>
          </w:p>
        </w:tc>
        <w:tc>
          <w:tcPr>
            <w:tcW w:w="1134" w:type="dxa"/>
            <w:gridSpan w:val="2"/>
            <w:vMerge/>
            <w:vAlign w:val="center"/>
          </w:tcPr>
          <w:p w:rsidR="001B374A" w:rsidRPr="00B138F3" w:rsidRDefault="001B374A" w:rsidP="00B46D58">
            <w:pPr>
              <w:widowControl w:val="0"/>
              <w:jc w:val="center"/>
              <w:rPr>
                <w:rFonts w:ascii="GHEA Grapalat" w:hAnsi="GHEA Grapalat"/>
                <w:sz w:val="16"/>
                <w:szCs w:val="16"/>
              </w:rPr>
            </w:pPr>
          </w:p>
        </w:tc>
        <w:tc>
          <w:tcPr>
            <w:tcW w:w="850" w:type="dxa"/>
            <w:vMerge/>
            <w:vAlign w:val="center"/>
          </w:tcPr>
          <w:p w:rsidR="001B374A" w:rsidRPr="00B138F3" w:rsidRDefault="001B374A" w:rsidP="00B46D58">
            <w:pPr>
              <w:widowControl w:val="0"/>
              <w:jc w:val="center"/>
              <w:rPr>
                <w:rFonts w:ascii="GHEA Grapalat" w:hAnsi="GHEA Grapalat"/>
                <w:sz w:val="16"/>
                <w:szCs w:val="16"/>
              </w:rPr>
            </w:pPr>
          </w:p>
        </w:tc>
        <w:tc>
          <w:tcPr>
            <w:tcW w:w="931" w:type="dxa"/>
            <w:vAlign w:val="center"/>
          </w:tcPr>
          <w:p w:rsidR="001B374A" w:rsidRPr="00B138F3" w:rsidRDefault="001B374A"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36" w:type="dxa"/>
            <w:vAlign w:val="center"/>
          </w:tcPr>
          <w:p w:rsidR="001B374A" w:rsidRPr="00B138F3" w:rsidRDefault="001B374A"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1B374A" w:rsidRPr="00B138F3" w:rsidRDefault="001B374A"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26"/>
              <w:t>***</w:t>
            </w:r>
          </w:p>
        </w:tc>
      </w:tr>
      <w:tr w:rsidR="001B374A" w:rsidRPr="004E7F86" w:rsidTr="004E7F86">
        <w:trPr>
          <w:trHeight w:val="246"/>
          <w:jc w:val="center"/>
        </w:trPr>
        <w:tc>
          <w:tcPr>
            <w:tcW w:w="1242" w:type="dxa"/>
          </w:tcPr>
          <w:p w:rsidR="001B374A" w:rsidRPr="001B374A" w:rsidRDefault="001B374A" w:rsidP="00B46D58">
            <w:pPr>
              <w:widowControl w:val="0"/>
              <w:jc w:val="center"/>
              <w:rPr>
                <w:rFonts w:ascii="GHEA Grapalat" w:hAnsi="GHEA Grapalat"/>
                <w:sz w:val="16"/>
                <w:szCs w:val="16"/>
                <w:lang w:val="en-US"/>
              </w:rPr>
            </w:pPr>
            <w:r>
              <w:rPr>
                <w:rFonts w:ascii="GHEA Grapalat" w:hAnsi="GHEA Grapalat"/>
                <w:sz w:val="16"/>
                <w:szCs w:val="16"/>
                <w:lang w:val="en-US"/>
              </w:rPr>
              <w:t>1</w:t>
            </w:r>
          </w:p>
        </w:tc>
        <w:tc>
          <w:tcPr>
            <w:tcW w:w="2715" w:type="dxa"/>
          </w:tcPr>
          <w:p w:rsidR="001B374A" w:rsidRPr="00B138F3" w:rsidRDefault="001B374A" w:rsidP="00B46D58">
            <w:pPr>
              <w:widowControl w:val="0"/>
              <w:jc w:val="center"/>
              <w:rPr>
                <w:rFonts w:ascii="GHEA Grapalat" w:hAnsi="GHEA Grapalat"/>
                <w:sz w:val="16"/>
                <w:szCs w:val="16"/>
              </w:rPr>
            </w:pPr>
            <w:r>
              <w:rPr>
                <w:rFonts w:ascii="GHEA Grapalat" w:hAnsi="GHEA Grapalat" w:cs="Sylfaen"/>
                <w:b/>
                <w:color w:val="000000"/>
                <w:sz w:val="18"/>
                <w:szCs w:val="18"/>
              </w:rPr>
              <w:t>31521560</w:t>
            </w:r>
          </w:p>
        </w:tc>
        <w:tc>
          <w:tcPr>
            <w:tcW w:w="1559" w:type="dxa"/>
          </w:tcPr>
          <w:p w:rsidR="001B374A" w:rsidRPr="00B138F3" w:rsidRDefault="001B374A" w:rsidP="00B46D58">
            <w:pPr>
              <w:widowControl w:val="0"/>
              <w:jc w:val="center"/>
              <w:rPr>
                <w:rFonts w:ascii="GHEA Grapalat" w:hAnsi="GHEA Grapalat"/>
                <w:sz w:val="16"/>
                <w:szCs w:val="16"/>
              </w:rPr>
            </w:pPr>
            <w:r w:rsidRPr="001B374A">
              <w:rPr>
                <w:rFonts w:ascii="GHEA Grapalat" w:hAnsi="GHEA Grapalat"/>
                <w:sz w:val="16"/>
                <w:szCs w:val="16"/>
              </w:rPr>
              <w:t>Светодиодные фонари 50 Вт</w:t>
            </w:r>
          </w:p>
        </w:tc>
        <w:tc>
          <w:tcPr>
            <w:tcW w:w="1986" w:type="dxa"/>
          </w:tcPr>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Хосанку ларум /В/ – АС85-265</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Частота частота/Гц/-50-60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Потребляемая мощность /Вт/ - 50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Световой поток /Лм/- 7000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Коэффициент мощности/Pf/ »0,98</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Гунахамкамен индекси /Ra/ - »80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Цветовая температура/К/ - 4000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Количество Лусадиоднери - 60 шт.</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lastRenderedPageBreak/>
              <w:t xml:space="preserve">  Жмадимацькунютюн C 0/ - 50_+50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Угол света – 120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Степень защиты от воздействия окружающей среды – IP 67</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Рабочее время – 50 000</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Размеры см/- 40*12*5 - 48*16*8</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Вес: /кг/ - 1</w:t>
            </w:r>
            <w:r w:rsidRPr="001B374A">
              <w:rPr>
                <w:rFonts w:ascii="Cambria Math" w:hAnsi="Cambria Math" w:cs="Cambria Math"/>
                <w:sz w:val="16"/>
                <w:szCs w:val="16"/>
              </w:rPr>
              <w:t>․</w:t>
            </w:r>
            <w:r w:rsidRPr="001B374A">
              <w:rPr>
                <w:rFonts w:ascii="GHEA Grapalat" w:hAnsi="GHEA Grapalat"/>
                <w:sz w:val="16"/>
                <w:szCs w:val="16"/>
              </w:rPr>
              <w:t>2-1,5</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Упаковка</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 xml:space="preserve">  Гарантийное обслуживание: 3 года</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Стаж: 2 года</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Параметры драйвера -60-120 вольт</w:t>
            </w:r>
            <w:r w:rsidRPr="001B374A">
              <w:rPr>
                <w:rFonts w:ascii="Cambria Math" w:hAnsi="Cambria Math" w:cs="Cambria Math"/>
                <w:sz w:val="16"/>
                <w:szCs w:val="16"/>
              </w:rPr>
              <w:t>․</w:t>
            </w:r>
            <w:r w:rsidRPr="001B374A">
              <w:rPr>
                <w:rFonts w:ascii="GHEA Grapalat" w:hAnsi="GHEA Grapalat"/>
                <w:sz w:val="16"/>
                <w:szCs w:val="16"/>
              </w:rPr>
              <w:t>1,8</w:t>
            </w:r>
            <w:r w:rsidRPr="001B374A">
              <w:rPr>
                <w:rFonts w:ascii="GHEA Grapalat" w:hAnsi="GHEA Grapalat" w:cs="GHEA Grapalat"/>
                <w:sz w:val="16"/>
                <w:szCs w:val="16"/>
              </w:rPr>
              <w:t>А</w:t>
            </w:r>
            <w:r w:rsidRPr="001B374A">
              <w:rPr>
                <w:rFonts w:ascii="Cambria Math" w:hAnsi="Cambria Math" w:cs="Cambria Math"/>
                <w:sz w:val="16"/>
                <w:szCs w:val="16"/>
              </w:rPr>
              <w:t>․</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Предназначен для наружного освещения:</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Для предоставления сертификата, соответствующего указанным характеристикам:</w:t>
            </w:r>
          </w:p>
          <w:p w:rsidR="001B374A" w:rsidRPr="001B374A" w:rsidRDefault="001B374A" w:rsidP="001B374A">
            <w:pPr>
              <w:widowControl w:val="0"/>
              <w:jc w:val="center"/>
              <w:rPr>
                <w:rFonts w:ascii="GHEA Grapalat" w:hAnsi="GHEA Grapalat"/>
                <w:sz w:val="16"/>
                <w:szCs w:val="16"/>
              </w:rPr>
            </w:pPr>
            <w:r w:rsidRPr="001B374A">
              <w:rPr>
                <w:rFonts w:ascii="GHEA Grapalat" w:hAnsi="GHEA Grapalat"/>
                <w:sz w:val="16"/>
                <w:szCs w:val="16"/>
              </w:rPr>
              <w:t>обнаружены в течение гарантийного срока</w:t>
            </w:r>
          </w:p>
          <w:p w:rsidR="001B374A" w:rsidRPr="00B138F3" w:rsidRDefault="001B374A" w:rsidP="001B374A">
            <w:pPr>
              <w:widowControl w:val="0"/>
              <w:jc w:val="center"/>
              <w:rPr>
                <w:rFonts w:ascii="GHEA Grapalat" w:hAnsi="GHEA Grapalat"/>
                <w:sz w:val="16"/>
                <w:szCs w:val="16"/>
              </w:rPr>
            </w:pPr>
            <w:r w:rsidRPr="001B374A">
              <w:rPr>
                <w:rFonts w:ascii="GHEA Grapalat" w:hAnsi="GHEA Grapalat"/>
                <w:sz w:val="16"/>
                <w:szCs w:val="16"/>
              </w:rPr>
              <w:t>В случае обнаружения дефектов по письменному или устному обращению заказчика в трехдневный срок светильники демонтируются и ремонтируются за счет поставщика.</w:t>
            </w:r>
          </w:p>
        </w:tc>
        <w:tc>
          <w:tcPr>
            <w:tcW w:w="566" w:type="dxa"/>
          </w:tcPr>
          <w:p w:rsidR="001B374A" w:rsidRPr="00B138F3" w:rsidRDefault="001B374A" w:rsidP="00B46D58">
            <w:pPr>
              <w:widowControl w:val="0"/>
              <w:jc w:val="center"/>
              <w:rPr>
                <w:rFonts w:ascii="GHEA Grapalat" w:hAnsi="GHEA Grapalat"/>
                <w:sz w:val="16"/>
                <w:szCs w:val="16"/>
              </w:rPr>
            </w:pPr>
            <w:r w:rsidRPr="001B374A">
              <w:rPr>
                <w:rFonts w:ascii="GHEA Grapalat" w:hAnsi="GHEA Grapalat"/>
                <w:sz w:val="16"/>
                <w:szCs w:val="16"/>
              </w:rPr>
              <w:lastRenderedPageBreak/>
              <w:t>штук</w:t>
            </w:r>
          </w:p>
        </w:tc>
        <w:tc>
          <w:tcPr>
            <w:tcW w:w="1559" w:type="dxa"/>
          </w:tcPr>
          <w:p w:rsidR="004D7FC1" w:rsidRPr="004D7FC1" w:rsidRDefault="004D7FC1" w:rsidP="004D7FC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02124"/>
                <w:sz w:val="18"/>
                <w:szCs w:val="42"/>
                <w:lang w:eastAsia="en-US" w:bidi="ar-SA"/>
              </w:rPr>
            </w:pPr>
            <w:r w:rsidRPr="004D7FC1">
              <w:rPr>
                <w:rFonts w:ascii="inherit" w:hAnsi="inherit" w:cs="Courier New"/>
                <w:color w:val="202124"/>
                <w:sz w:val="18"/>
                <w:szCs w:val="42"/>
                <w:lang w:eastAsia="en-US" w:bidi="ar-SA"/>
              </w:rPr>
              <w:t>11000/одиннадцать тысяч/</w:t>
            </w:r>
          </w:p>
          <w:p w:rsidR="001B374A" w:rsidRPr="004D7FC1" w:rsidRDefault="001B374A" w:rsidP="00B46D58">
            <w:pPr>
              <w:widowControl w:val="0"/>
              <w:jc w:val="center"/>
              <w:rPr>
                <w:rFonts w:ascii="GHEA Grapalat" w:hAnsi="GHEA Grapalat"/>
                <w:sz w:val="18"/>
                <w:szCs w:val="16"/>
              </w:rPr>
            </w:pPr>
          </w:p>
        </w:tc>
        <w:tc>
          <w:tcPr>
            <w:tcW w:w="1134" w:type="dxa"/>
            <w:gridSpan w:val="2"/>
          </w:tcPr>
          <w:p w:rsidR="001B374A" w:rsidRPr="004D7FC1" w:rsidRDefault="004D7FC1" w:rsidP="00B46D58">
            <w:pPr>
              <w:widowControl w:val="0"/>
              <w:jc w:val="center"/>
              <w:rPr>
                <w:rFonts w:ascii="GHEA Grapalat" w:hAnsi="GHEA Grapalat"/>
                <w:sz w:val="18"/>
                <w:szCs w:val="16"/>
              </w:rPr>
            </w:pPr>
            <w:r w:rsidRPr="004D7FC1">
              <w:rPr>
                <w:rFonts w:ascii="inherit" w:hAnsi="inherit" w:cs="Courier New"/>
                <w:color w:val="202124"/>
                <w:sz w:val="18"/>
                <w:szCs w:val="42"/>
                <w:lang w:eastAsia="en-US" w:bidi="ar-SA"/>
              </w:rPr>
              <w:t>1650000/один миллион шестьсот пятьдесят тысяч/</w:t>
            </w:r>
          </w:p>
        </w:tc>
        <w:tc>
          <w:tcPr>
            <w:tcW w:w="850" w:type="dxa"/>
          </w:tcPr>
          <w:p w:rsidR="001B374A" w:rsidRPr="004E7F86" w:rsidRDefault="004E7F86" w:rsidP="00B46D58">
            <w:pPr>
              <w:widowControl w:val="0"/>
              <w:jc w:val="center"/>
              <w:rPr>
                <w:rFonts w:ascii="GHEA Grapalat" w:hAnsi="GHEA Grapalat"/>
                <w:sz w:val="16"/>
                <w:szCs w:val="16"/>
                <w:lang w:val="en-US"/>
              </w:rPr>
            </w:pPr>
            <w:r>
              <w:rPr>
                <w:rFonts w:ascii="GHEA Grapalat" w:hAnsi="GHEA Grapalat"/>
                <w:sz w:val="16"/>
                <w:szCs w:val="16"/>
                <w:lang w:val="en-US"/>
              </w:rPr>
              <w:t>150</w:t>
            </w:r>
          </w:p>
        </w:tc>
        <w:tc>
          <w:tcPr>
            <w:tcW w:w="931" w:type="dxa"/>
          </w:tcPr>
          <w:p w:rsidR="001B374A" w:rsidRPr="004E7F86" w:rsidRDefault="004E7F86" w:rsidP="00B46D58">
            <w:pPr>
              <w:widowControl w:val="0"/>
              <w:jc w:val="center"/>
              <w:rPr>
                <w:rFonts w:ascii="GHEA Grapalat" w:hAnsi="GHEA Grapalat"/>
                <w:sz w:val="16"/>
                <w:szCs w:val="16"/>
                <w:lang w:val="en-US"/>
              </w:rPr>
            </w:pPr>
            <w:r w:rsidRPr="004E7F86">
              <w:rPr>
                <w:rFonts w:ascii="GHEA Grapalat" w:hAnsi="GHEA Grapalat"/>
                <w:color w:val="000000"/>
                <w:sz w:val="16"/>
                <w:szCs w:val="16"/>
                <w:lang w:val="hy-AM"/>
              </w:rPr>
              <w:t>Ч.Хаздан, 1, административное здание</w:t>
            </w:r>
          </w:p>
        </w:tc>
        <w:tc>
          <w:tcPr>
            <w:tcW w:w="936" w:type="dxa"/>
          </w:tcPr>
          <w:p w:rsidR="001B374A" w:rsidRPr="004E7F86" w:rsidRDefault="001B374A" w:rsidP="00B46D58">
            <w:pPr>
              <w:widowControl w:val="0"/>
              <w:jc w:val="center"/>
              <w:rPr>
                <w:rFonts w:ascii="GHEA Grapalat" w:hAnsi="GHEA Grapalat"/>
                <w:sz w:val="16"/>
                <w:szCs w:val="16"/>
                <w:lang w:val="en-US"/>
              </w:rPr>
            </w:pPr>
          </w:p>
        </w:tc>
        <w:tc>
          <w:tcPr>
            <w:tcW w:w="947" w:type="dxa"/>
          </w:tcPr>
          <w:p w:rsidR="001B374A" w:rsidRPr="004E7F86" w:rsidRDefault="004E7F86" w:rsidP="00B46D58">
            <w:pPr>
              <w:widowControl w:val="0"/>
              <w:jc w:val="center"/>
              <w:rPr>
                <w:rFonts w:ascii="GHEA Grapalat" w:hAnsi="GHEA Grapalat"/>
                <w:sz w:val="16"/>
                <w:szCs w:val="16"/>
              </w:rPr>
            </w:pPr>
            <w:r w:rsidRPr="004E7F86">
              <w:rPr>
                <w:rFonts w:ascii="GHEA Grapalat" w:hAnsi="GHEA Grapalat"/>
                <w:sz w:val="16"/>
                <w:szCs w:val="16"/>
              </w:rPr>
              <w:t>со дня подписания договора:</w:t>
            </w:r>
            <w:r w:rsidR="004D7FC1" w:rsidRPr="004D7FC1">
              <w:rPr>
                <w:rFonts w:ascii="GHEA Grapalat" w:hAnsi="GHEA Grapalat"/>
                <w:sz w:val="16"/>
                <w:szCs w:val="16"/>
              </w:rPr>
              <w:t xml:space="preserve"> До 30.09.2023</w:t>
            </w:r>
          </w:p>
        </w:tc>
      </w:tr>
      <w:tr w:rsidR="004D7FC1" w:rsidRPr="00B138F3" w:rsidTr="004D7FC1">
        <w:trPr>
          <w:jc w:val="center"/>
        </w:trPr>
        <w:tc>
          <w:tcPr>
            <w:tcW w:w="1242" w:type="dxa"/>
          </w:tcPr>
          <w:p w:rsidR="004D7FC1" w:rsidRPr="001B374A" w:rsidRDefault="004D7FC1" w:rsidP="00B46D58">
            <w:pPr>
              <w:widowControl w:val="0"/>
              <w:jc w:val="center"/>
              <w:rPr>
                <w:rFonts w:ascii="GHEA Grapalat" w:hAnsi="GHEA Grapalat"/>
                <w:sz w:val="16"/>
                <w:szCs w:val="16"/>
                <w:lang w:val="en-US"/>
              </w:rPr>
            </w:pPr>
            <w:r>
              <w:rPr>
                <w:rFonts w:ascii="GHEA Grapalat" w:hAnsi="GHEA Grapalat"/>
                <w:sz w:val="16"/>
                <w:szCs w:val="16"/>
                <w:lang w:val="en-US"/>
              </w:rPr>
              <w:lastRenderedPageBreak/>
              <w:t>2</w:t>
            </w:r>
          </w:p>
        </w:tc>
        <w:tc>
          <w:tcPr>
            <w:tcW w:w="2715" w:type="dxa"/>
          </w:tcPr>
          <w:p w:rsidR="004D7FC1" w:rsidRPr="00B138F3" w:rsidRDefault="004D7FC1" w:rsidP="00B46D58">
            <w:pPr>
              <w:widowControl w:val="0"/>
              <w:jc w:val="center"/>
              <w:rPr>
                <w:rFonts w:ascii="GHEA Grapalat" w:hAnsi="GHEA Grapalat"/>
                <w:sz w:val="16"/>
                <w:szCs w:val="16"/>
              </w:rPr>
            </w:pPr>
            <w:r>
              <w:rPr>
                <w:rFonts w:ascii="GHEA Grapalat" w:hAnsi="GHEA Grapalat" w:cs="Sylfaen"/>
                <w:b/>
                <w:color w:val="000000"/>
                <w:sz w:val="18"/>
                <w:szCs w:val="18"/>
              </w:rPr>
              <w:t>31521560</w:t>
            </w:r>
          </w:p>
        </w:tc>
        <w:tc>
          <w:tcPr>
            <w:tcW w:w="1559" w:type="dxa"/>
          </w:tcPr>
          <w:p w:rsidR="004D7FC1" w:rsidRPr="00B138F3"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Светодиодные фонари </w:t>
            </w:r>
            <w:r>
              <w:rPr>
                <w:rFonts w:ascii="GHEA Grapalat" w:hAnsi="GHEA Grapalat"/>
                <w:sz w:val="16"/>
                <w:szCs w:val="16"/>
                <w:lang w:val="en-US"/>
              </w:rPr>
              <w:t>100</w:t>
            </w:r>
            <w:r w:rsidRPr="001B374A">
              <w:rPr>
                <w:rFonts w:ascii="GHEA Grapalat" w:hAnsi="GHEA Grapalat"/>
                <w:sz w:val="16"/>
                <w:szCs w:val="16"/>
              </w:rPr>
              <w:t xml:space="preserve"> Вт</w:t>
            </w:r>
          </w:p>
        </w:tc>
        <w:tc>
          <w:tcPr>
            <w:tcW w:w="1986" w:type="dxa"/>
          </w:tcPr>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Хосанку ларум /В/ – АС85-265</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Частота частота/Гц/-50-60</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Потребляемая </w:t>
            </w:r>
            <w:r w:rsidRPr="001B374A">
              <w:rPr>
                <w:rFonts w:ascii="GHEA Grapalat" w:hAnsi="GHEA Grapalat"/>
                <w:sz w:val="16"/>
                <w:szCs w:val="16"/>
              </w:rPr>
              <w:lastRenderedPageBreak/>
              <w:t>мощность /Вт/ - 100</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Световой поток /Лм/- 14000</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Коэффициент мощности/Pf/ »0,98</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Гунахамкамен индекси /Ra/ - »80</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Цветовая температура/К/ - 4000</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Количество Лусадиоднери - 100 шт.</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Жмадимацькунютюн C 0/ - 50_+50</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Угол света – 120</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Степень защиты от воздействия окружающей среды – IP 67</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Рабочее время – 50 000</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Размеры см/- 40*12*5 - 48*16*8</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Вес: /кг/ - 1,5-2</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Упакованный, Нор,</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Шахаборцман Дзернаков</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  Гарантийное обслуживание: 3 года</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Стаж: 2 года</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Параметры драйвера-60-120 вольт</w:t>
            </w:r>
            <w:r w:rsidRPr="001B374A">
              <w:rPr>
                <w:rFonts w:ascii="Cambria Math" w:hAnsi="Cambria Math" w:cs="Cambria Math"/>
                <w:sz w:val="16"/>
                <w:szCs w:val="16"/>
              </w:rPr>
              <w:t>․</w:t>
            </w:r>
            <w:r w:rsidRPr="001B374A">
              <w:rPr>
                <w:rFonts w:ascii="GHEA Grapalat" w:hAnsi="GHEA Grapalat"/>
                <w:sz w:val="16"/>
                <w:szCs w:val="16"/>
              </w:rPr>
              <w:t>1.8</w:t>
            </w:r>
            <w:r w:rsidRPr="001B374A">
              <w:rPr>
                <w:rFonts w:ascii="GHEA Grapalat" w:hAnsi="GHEA Grapalat" w:cs="GHEA Grapalat"/>
                <w:sz w:val="16"/>
                <w:szCs w:val="16"/>
              </w:rPr>
              <w:t>А</w:t>
            </w:r>
            <w:r w:rsidRPr="001B374A">
              <w:rPr>
                <w:rFonts w:ascii="Cambria Math" w:hAnsi="Cambria Math" w:cs="Cambria Math"/>
                <w:sz w:val="16"/>
                <w:szCs w:val="16"/>
              </w:rPr>
              <w:t>․</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Предназначен для наружного освещения:</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Для предоставления сертификата, соответствующего указанным характеристикам:</w:t>
            </w:r>
          </w:p>
          <w:p w:rsidR="004D7FC1" w:rsidRPr="001B374A" w:rsidRDefault="004D7FC1" w:rsidP="001B374A">
            <w:pPr>
              <w:widowControl w:val="0"/>
              <w:jc w:val="center"/>
              <w:rPr>
                <w:rFonts w:ascii="GHEA Grapalat" w:hAnsi="GHEA Grapalat"/>
                <w:sz w:val="16"/>
                <w:szCs w:val="16"/>
              </w:rPr>
            </w:pPr>
            <w:r w:rsidRPr="001B374A">
              <w:rPr>
                <w:rFonts w:ascii="GHEA Grapalat" w:hAnsi="GHEA Grapalat"/>
                <w:sz w:val="16"/>
                <w:szCs w:val="16"/>
              </w:rPr>
              <w:t>обнаружены в течение гарантийного срока</w:t>
            </w:r>
          </w:p>
          <w:p w:rsidR="004D7FC1" w:rsidRPr="00B138F3" w:rsidRDefault="004D7FC1" w:rsidP="001B374A">
            <w:pPr>
              <w:widowControl w:val="0"/>
              <w:jc w:val="center"/>
              <w:rPr>
                <w:rFonts w:ascii="GHEA Grapalat" w:hAnsi="GHEA Grapalat"/>
                <w:sz w:val="16"/>
                <w:szCs w:val="16"/>
              </w:rPr>
            </w:pPr>
            <w:r w:rsidRPr="001B374A">
              <w:rPr>
                <w:rFonts w:ascii="GHEA Grapalat" w:hAnsi="GHEA Grapalat"/>
                <w:sz w:val="16"/>
                <w:szCs w:val="16"/>
              </w:rPr>
              <w:t xml:space="preserve">В случае обнаружения дефектов, по </w:t>
            </w:r>
            <w:r w:rsidRPr="001B374A">
              <w:rPr>
                <w:rFonts w:ascii="GHEA Grapalat" w:hAnsi="GHEA Grapalat"/>
                <w:sz w:val="16"/>
                <w:szCs w:val="16"/>
              </w:rPr>
              <w:lastRenderedPageBreak/>
              <w:t>письменному или устному обращению заказчика, в трехдневный срок светильники демонтируются и ремонтируются за счет поставщика:</w:t>
            </w:r>
          </w:p>
        </w:tc>
        <w:tc>
          <w:tcPr>
            <w:tcW w:w="566" w:type="dxa"/>
          </w:tcPr>
          <w:p w:rsidR="004D7FC1" w:rsidRPr="00B138F3" w:rsidRDefault="004D7FC1" w:rsidP="00B46D58">
            <w:pPr>
              <w:widowControl w:val="0"/>
              <w:jc w:val="center"/>
              <w:rPr>
                <w:rFonts w:ascii="GHEA Grapalat" w:hAnsi="GHEA Grapalat"/>
                <w:sz w:val="16"/>
                <w:szCs w:val="16"/>
              </w:rPr>
            </w:pPr>
            <w:r w:rsidRPr="001B374A">
              <w:rPr>
                <w:rFonts w:ascii="GHEA Grapalat" w:hAnsi="GHEA Grapalat"/>
                <w:sz w:val="16"/>
                <w:szCs w:val="16"/>
              </w:rPr>
              <w:lastRenderedPageBreak/>
              <w:t>штук</w:t>
            </w:r>
          </w:p>
        </w:tc>
        <w:tc>
          <w:tcPr>
            <w:tcW w:w="1559" w:type="dxa"/>
          </w:tcPr>
          <w:p w:rsidR="004D7FC1" w:rsidRPr="004D7FC1" w:rsidRDefault="004D7FC1" w:rsidP="004D7FC1">
            <w:pPr>
              <w:pStyle w:val="HTMLPreformatted"/>
              <w:shd w:val="clear" w:color="auto" w:fill="F8F9FA"/>
              <w:spacing w:line="540" w:lineRule="atLeast"/>
              <w:rPr>
                <w:rStyle w:val="y2iqfc"/>
                <w:rFonts w:ascii="inherit" w:hAnsi="inherit"/>
                <w:color w:val="202124"/>
                <w:sz w:val="16"/>
                <w:szCs w:val="16"/>
                <w:lang w:val="ru-RU"/>
              </w:rPr>
            </w:pPr>
            <w:r w:rsidRPr="004D7FC1">
              <w:rPr>
                <w:rStyle w:val="y2iqfc"/>
                <w:rFonts w:ascii="inherit" w:hAnsi="inherit"/>
                <w:color w:val="202124"/>
                <w:sz w:val="16"/>
                <w:szCs w:val="16"/>
                <w:lang w:val="ru-RU"/>
              </w:rPr>
              <w:t>16500</w:t>
            </w:r>
          </w:p>
          <w:p w:rsidR="004D7FC1" w:rsidRPr="00B138F3" w:rsidRDefault="004D7FC1" w:rsidP="004D7FC1">
            <w:pPr>
              <w:pStyle w:val="HTMLPreformatted"/>
              <w:shd w:val="clear" w:color="auto" w:fill="F8F9FA"/>
              <w:spacing w:line="540" w:lineRule="atLeast"/>
              <w:rPr>
                <w:rFonts w:ascii="GHEA Grapalat" w:hAnsi="GHEA Grapalat"/>
                <w:sz w:val="16"/>
                <w:szCs w:val="16"/>
              </w:rPr>
            </w:pPr>
            <w:r w:rsidRPr="004D7FC1">
              <w:rPr>
                <w:rStyle w:val="y2iqfc"/>
                <w:rFonts w:ascii="inherit" w:hAnsi="inherit"/>
                <w:color w:val="202124"/>
                <w:sz w:val="16"/>
                <w:szCs w:val="16"/>
                <w:lang w:val="ru-RU"/>
              </w:rPr>
              <w:t xml:space="preserve">/шестнадцать </w:t>
            </w:r>
            <w:r w:rsidRPr="004D7FC1">
              <w:rPr>
                <w:rStyle w:val="y2iqfc"/>
                <w:rFonts w:ascii="inherit" w:hAnsi="inherit"/>
                <w:color w:val="202124"/>
                <w:sz w:val="16"/>
                <w:szCs w:val="16"/>
                <w:lang w:val="ru-RU"/>
              </w:rPr>
              <w:lastRenderedPageBreak/>
              <w:t xml:space="preserve">тысяч пятьсот/ </w:t>
            </w:r>
          </w:p>
        </w:tc>
        <w:tc>
          <w:tcPr>
            <w:tcW w:w="1100" w:type="dxa"/>
          </w:tcPr>
          <w:p w:rsidR="004D7FC1" w:rsidRPr="004D7FC1" w:rsidRDefault="004D7FC1" w:rsidP="004D7FC1">
            <w:pPr>
              <w:pStyle w:val="HTMLPreformatted"/>
              <w:shd w:val="clear" w:color="auto" w:fill="F8F9FA"/>
              <w:spacing w:line="540" w:lineRule="atLeast"/>
              <w:rPr>
                <w:rStyle w:val="y2iqfc"/>
                <w:rFonts w:ascii="inherit" w:hAnsi="inherit"/>
                <w:color w:val="202124"/>
                <w:sz w:val="16"/>
                <w:szCs w:val="16"/>
                <w:lang w:val="ru-RU"/>
              </w:rPr>
            </w:pPr>
            <w:r w:rsidRPr="004D7FC1">
              <w:rPr>
                <w:rStyle w:val="y2iqfc"/>
                <w:rFonts w:ascii="inherit" w:hAnsi="inherit"/>
                <w:color w:val="202124"/>
                <w:sz w:val="16"/>
                <w:szCs w:val="16"/>
                <w:lang w:val="ru-RU"/>
              </w:rPr>
              <w:lastRenderedPageBreak/>
              <w:t>495000</w:t>
            </w:r>
          </w:p>
          <w:p w:rsidR="004D7FC1" w:rsidRPr="004D7FC1" w:rsidRDefault="004D7FC1" w:rsidP="004D7FC1">
            <w:pPr>
              <w:pStyle w:val="HTMLPreformatted"/>
              <w:shd w:val="clear" w:color="auto" w:fill="F8F9FA"/>
              <w:spacing w:line="540" w:lineRule="atLeast"/>
              <w:rPr>
                <w:rFonts w:ascii="inherit" w:hAnsi="inherit"/>
                <w:color w:val="202124"/>
                <w:sz w:val="16"/>
                <w:szCs w:val="16"/>
                <w:lang w:val="ru-RU"/>
              </w:rPr>
            </w:pPr>
            <w:r w:rsidRPr="004D7FC1">
              <w:rPr>
                <w:rStyle w:val="y2iqfc"/>
                <w:rFonts w:ascii="inherit" w:hAnsi="inherit"/>
                <w:color w:val="202124"/>
                <w:sz w:val="16"/>
                <w:szCs w:val="16"/>
                <w:lang w:val="ru-RU"/>
              </w:rPr>
              <w:t xml:space="preserve">/четыреста </w:t>
            </w:r>
            <w:r w:rsidRPr="004D7FC1">
              <w:rPr>
                <w:rStyle w:val="y2iqfc"/>
                <w:rFonts w:ascii="inherit" w:hAnsi="inherit"/>
                <w:color w:val="202124"/>
                <w:sz w:val="16"/>
                <w:szCs w:val="16"/>
                <w:lang w:val="ru-RU"/>
              </w:rPr>
              <w:lastRenderedPageBreak/>
              <w:t>девяносто пять тысяч/</w:t>
            </w:r>
          </w:p>
          <w:p w:rsidR="004D7FC1" w:rsidRPr="004D7FC1" w:rsidRDefault="004D7FC1" w:rsidP="00B46D58">
            <w:pPr>
              <w:widowControl w:val="0"/>
              <w:jc w:val="center"/>
              <w:rPr>
                <w:rFonts w:ascii="GHEA Grapalat" w:hAnsi="GHEA Grapalat"/>
                <w:sz w:val="16"/>
                <w:szCs w:val="16"/>
              </w:rPr>
            </w:pPr>
          </w:p>
        </w:tc>
        <w:tc>
          <w:tcPr>
            <w:tcW w:w="884" w:type="dxa"/>
            <w:gridSpan w:val="2"/>
          </w:tcPr>
          <w:p w:rsidR="004D7FC1" w:rsidRPr="004E7F86" w:rsidRDefault="004D7FC1" w:rsidP="004D7FC1">
            <w:pPr>
              <w:widowControl w:val="0"/>
              <w:ind w:left="150"/>
              <w:jc w:val="center"/>
              <w:rPr>
                <w:rFonts w:ascii="GHEA Grapalat" w:hAnsi="GHEA Grapalat"/>
                <w:sz w:val="16"/>
                <w:szCs w:val="16"/>
                <w:lang w:val="en-US"/>
              </w:rPr>
            </w:pPr>
            <w:r>
              <w:rPr>
                <w:rFonts w:ascii="GHEA Grapalat" w:hAnsi="GHEA Grapalat"/>
                <w:sz w:val="16"/>
                <w:szCs w:val="16"/>
                <w:lang w:val="en-US"/>
              </w:rPr>
              <w:lastRenderedPageBreak/>
              <w:t>30</w:t>
            </w:r>
          </w:p>
        </w:tc>
        <w:tc>
          <w:tcPr>
            <w:tcW w:w="931" w:type="dxa"/>
          </w:tcPr>
          <w:p w:rsidR="004D7FC1" w:rsidRPr="004E7F86" w:rsidRDefault="004D7FC1" w:rsidP="00B46D58">
            <w:pPr>
              <w:widowControl w:val="0"/>
              <w:jc w:val="center"/>
              <w:rPr>
                <w:rFonts w:ascii="GHEA Grapalat" w:hAnsi="GHEA Grapalat"/>
                <w:sz w:val="16"/>
                <w:szCs w:val="16"/>
                <w:lang w:val="en-US"/>
              </w:rPr>
            </w:pPr>
            <w:proofErr w:type="spellStart"/>
            <w:r w:rsidRPr="004E7F86">
              <w:rPr>
                <w:rFonts w:ascii="GHEA Grapalat" w:hAnsi="GHEA Grapalat"/>
                <w:sz w:val="16"/>
                <w:szCs w:val="16"/>
                <w:lang w:val="en-US"/>
              </w:rPr>
              <w:t>Ч.Хаздан</w:t>
            </w:r>
            <w:proofErr w:type="spellEnd"/>
            <w:r w:rsidRPr="004E7F86">
              <w:rPr>
                <w:rFonts w:ascii="GHEA Grapalat" w:hAnsi="GHEA Grapalat"/>
                <w:sz w:val="16"/>
                <w:szCs w:val="16"/>
                <w:lang w:val="en-US"/>
              </w:rPr>
              <w:t xml:space="preserve">, 1, </w:t>
            </w:r>
            <w:proofErr w:type="spellStart"/>
            <w:r w:rsidRPr="004E7F86">
              <w:rPr>
                <w:rFonts w:ascii="GHEA Grapalat" w:hAnsi="GHEA Grapalat"/>
                <w:sz w:val="16"/>
                <w:szCs w:val="16"/>
                <w:lang w:val="en-US"/>
              </w:rPr>
              <w:t>административное</w:t>
            </w:r>
            <w:proofErr w:type="spellEnd"/>
            <w:r w:rsidRPr="004E7F86">
              <w:rPr>
                <w:rFonts w:ascii="GHEA Grapalat" w:hAnsi="GHEA Grapalat"/>
                <w:sz w:val="16"/>
                <w:szCs w:val="16"/>
                <w:lang w:val="en-US"/>
              </w:rPr>
              <w:t xml:space="preserve"> </w:t>
            </w:r>
            <w:proofErr w:type="spellStart"/>
            <w:r w:rsidRPr="004E7F86">
              <w:rPr>
                <w:rFonts w:ascii="GHEA Grapalat" w:hAnsi="GHEA Grapalat"/>
                <w:sz w:val="16"/>
                <w:szCs w:val="16"/>
                <w:lang w:val="en-US"/>
              </w:rPr>
              <w:t>здание</w:t>
            </w:r>
            <w:proofErr w:type="spellEnd"/>
          </w:p>
        </w:tc>
        <w:tc>
          <w:tcPr>
            <w:tcW w:w="936" w:type="dxa"/>
          </w:tcPr>
          <w:p w:rsidR="004D7FC1" w:rsidRPr="00B138F3" w:rsidRDefault="004D7FC1" w:rsidP="00B46D58">
            <w:pPr>
              <w:widowControl w:val="0"/>
              <w:jc w:val="center"/>
              <w:rPr>
                <w:rFonts w:ascii="GHEA Grapalat" w:hAnsi="GHEA Grapalat"/>
                <w:sz w:val="16"/>
                <w:szCs w:val="16"/>
              </w:rPr>
            </w:pPr>
          </w:p>
        </w:tc>
        <w:tc>
          <w:tcPr>
            <w:tcW w:w="947" w:type="dxa"/>
          </w:tcPr>
          <w:p w:rsidR="004D7FC1" w:rsidRPr="00B138F3" w:rsidRDefault="004D7FC1" w:rsidP="00B46D58">
            <w:pPr>
              <w:widowControl w:val="0"/>
              <w:jc w:val="center"/>
              <w:rPr>
                <w:rFonts w:ascii="GHEA Grapalat" w:hAnsi="GHEA Grapalat"/>
                <w:sz w:val="16"/>
                <w:szCs w:val="16"/>
              </w:rPr>
            </w:pPr>
            <w:r w:rsidRPr="004E7F86">
              <w:rPr>
                <w:rFonts w:ascii="GHEA Grapalat" w:hAnsi="GHEA Grapalat"/>
                <w:sz w:val="16"/>
                <w:szCs w:val="16"/>
              </w:rPr>
              <w:t>со дня подписания договора:</w:t>
            </w:r>
            <w:r w:rsidRPr="004D7FC1">
              <w:rPr>
                <w:rFonts w:ascii="GHEA Grapalat" w:hAnsi="GHEA Grapalat"/>
                <w:sz w:val="16"/>
                <w:szCs w:val="16"/>
              </w:rPr>
              <w:t xml:space="preserve"> До </w:t>
            </w:r>
            <w:r w:rsidRPr="004D7FC1">
              <w:rPr>
                <w:rFonts w:ascii="GHEA Grapalat" w:hAnsi="GHEA Grapalat"/>
                <w:sz w:val="16"/>
                <w:szCs w:val="16"/>
              </w:rPr>
              <w:lastRenderedPageBreak/>
              <w:t>30.09.2023</w:t>
            </w:r>
            <w:r w:rsidRPr="004E7F86">
              <w:rPr>
                <w:rFonts w:ascii="GHEA Grapalat" w:hAnsi="GHEA Grapalat"/>
                <w:sz w:val="16"/>
                <w:szCs w:val="16"/>
              </w:rPr>
              <w:t>:</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0"/>
        <w:gridCol w:w="1013"/>
        <w:gridCol w:w="718"/>
        <w:gridCol w:w="861"/>
        <w:gridCol w:w="545"/>
        <w:gridCol w:w="606"/>
        <w:gridCol w:w="718"/>
        <w:gridCol w:w="854"/>
        <w:gridCol w:w="868"/>
        <w:gridCol w:w="861"/>
        <w:gridCol w:w="1007"/>
        <w:gridCol w:w="861"/>
        <w:gridCol w:w="821"/>
      </w:tblGrid>
      <w:tr w:rsidR="00B138F3" w:rsidRPr="00B138F3" w:rsidTr="004E7F8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E7F86">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8"/>
              <w:t>**</w:t>
            </w:r>
          </w:p>
        </w:tc>
      </w:tr>
      <w:tr w:rsidR="00B138F3" w:rsidRPr="00B138F3" w:rsidTr="004E7F86">
        <w:trPr>
          <w:trHeight w:val="594"/>
          <w:jc w:val="center"/>
        </w:trPr>
        <w:tc>
          <w:tcPr>
            <w:tcW w:w="1724" w:type="dxa"/>
          </w:tcPr>
          <w:p w:rsidR="00071D1C" w:rsidRPr="004D7FC1"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1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4E7F86">
        <w:trPr>
          <w:trHeight w:val="399"/>
          <w:jc w:val="center"/>
        </w:trPr>
        <w:tc>
          <w:tcPr>
            <w:tcW w:w="1724" w:type="dxa"/>
          </w:tcPr>
          <w:p w:rsidR="00071D1C" w:rsidRPr="004E7F86" w:rsidRDefault="004E7F86" w:rsidP="00B46D58">
            <w:pPr>
              <w:widowControl w:val="0"/>
              <w:jc w:val="center"/>
              <w:rPr>
                <w:rFonts w:ascii="GHEA Grapalat" w:hAnsi="GHEA Grapalat"/>
                <w:sz w:val="16"/>
                <w:szCs w:val="16"/>
                <w:lang w:val="en-US"/>
              </w:rPr>
            </w:pPr>
            <w:r>
              <w:rPr>
                <w:rFonts w:ascii="GHEA Grapalat" w:hAnsi="GHEA Grapalat"/>
                <w:sz w:val="16"/>
                <w:szCs w:val="16"/>
                <w:lang w:val="en-US"/>
              </w:rPr>
              <w:t>1</w:t>
            </w:r>
          </w:p>
        </w:tc>
        <w:tc>
          <w:tcPr>
            <w:tcW w:w="2155" w:type="dxa"/>
          </w:tcPr>
          <w:p w:rsidR="00071D1C" w:rsidRPr="00B138F3" w:rsidRDefault="004E7F86" w:rsidP="00B46D58">
            <w:pPr>
              <w:widowControl w:val="0"/>
              <w:jc w:val="center"/>
              <w:rPr>
                <w:rFonts w:ascii="GHEA Grapalat" w:hAnsi="GHEA Grapalat"/>
                <w:sz w:val="16"/>
                <w:szCs w:val="16"/>
              </w:rPr>
            </w:pPr>
            <w:r>
              <w:rPr>
                <w:rFonts w:ascii="GHEA Grapalat" w:hAnsi="GHEA Grapalat" w:cs="Sylfaen"/>
                <w:b/>
                <w:color w:val="000000"/>
                <w:sz w:val="18"/>
                <w:szCs w:val="18"/>
              </w:rPr>
              <w:t>31521560</w:t>
            </w:r>
          </w:p>
        </w:tc>
        <w:tc>
          <w:tcPr>
            <w:tcW w:w="1293" w:type="dxa"/>
          </w:tcPr>
          <w:p w:rsidR="00071D1C" w:rsidRPr="00B138F3" w:rsidRDefault="004E7F86" w:rsidP="004E7F86">
            <w:pPr>
              <w:widowControl w:val="0"/>
              <w:jc w:val="center"/>
              <w:rPr>
                <w:rFonts w:ascii="GHEA Grapalat" w:hAnsi="GHEA Grapalat"/>
                <w:sz w:val="16"/>
                <w:szCs w:val="16"/>
              </w:rPr>
            </w:pPr>
            <w:r w:rsidRPr="001B374A">
              <w:rPr>
                <w:rFonts w:ascii="GHEA Grapalat" w:hAnsi="GHEA Grapalat"/>
                <w:sz w:val="16"/>
                <w:szCs w:val="16"/>
              </w:rPr>
              <w:t xml:space="preserve">Светодиодные фонари </w:t>
            </w:r>
            <w:r>
              <w:rPr>
                <w:rFonts w:ascii="GHEA Grapalat" w:hAnsi="GHEA Grapalat"/>
                <w:sz w:val="16"/>
                <w:szCs w:val="16"/>
                <w:lang w:val="en-US"/>
              </w:rPr>
              <w:t>50</w:t>
            </w:r>
            <w:r w:rsidRPr="001B374A">
              <w:rPr>
                <w:rFonts w:ascii="GHEA Grapalat" w:hAnsi="GHEA Grapalat"/>
                <w:sz w:val="16"/>
                <w:szCs w:val="16"/>
              </w:rPr>
              <w:t>Вт</w:t>
            </w:r>
          </w:p>
        </w:tc>
        <w:tc>
          <w:tcPr>
            <w:tcW w:w="10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1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1B374A" w:rsidP="00B46D58">
            <w:pPr>
              <w:widowControl w:val="0"/>
              <w:jc w:val="center"/>
              <w:rPr>
                <w:rFonts w:ascii="GHEA Grapalat" w:hAnsi="GHEA Grapalat" w:cs="Arial"/>
                <w:sz w:val="16"/>
                <w:szCs w:val="16"/>
              </w:rPr>
            </w:pPr>
            <w:r>
              <w:rPr>
                <w:rFonts w:ascii="GHEA Grapalat" w:hAnsi="GHEA Grapalat"/>
                <w:sz w:val="16"/>
                <w:szCs w:val="16"/>
                <w:lang w:val="en-US"/>
              </w:rPr>
              <w:t>100</w:t>
            </w:r>
            <w:r w:rsidR="00071D1C" w:rsidRPr="00B138F3">
              <w:rPr>
                <w:rFonts w:ascii="GHEA Grapalat" w:hAnsi="GHEA Grapalat"/>
                <w:sz w:val="16"/>
                <w:szCs w:val="16"/>
              </w:rPr>
              <w:t xml:space="preserve"> %</w:t>
            </w:r>
          </w:p>
        </w:tc>
        <w:tc>
          <w:tcPr>
            <w:tcW w:w="861" w:type="dxa"/>
            <w:vAlign w:val="center"/>
          </w:tcPr>
          <w:p w:rsidR="00071D1C" w:rsidRPr="00B138F3" w:rsidRDefault="001B374A" w:rsidP="00B46D58">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1007" w:type="dxa"/>
            <w:vAlign w:val="center"/>
          </w:tcPr>
          <w:p w:rsidR="00071D1C" w:rsidRPr="00B138F3" w:rsidRDefault="001B374A" w:rsidP="001B374A">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61" w:type="dxa"/>
            <w:vAlign w:val="center"/>
          </w:tcPr>
          <w:p w:rsidR="00071D1C" w:rsidRPr="00B138F3" w:rsidRDefault="001B374A" w:rsidP="00B46D58">
            <w:pPr>
              <w:widowControl w:val="0"/>
              <w:jc w:val="center"/>
              <w:rPr>
                <w:rFonts w:ascii="GHEA Grapalat" w:hAnsi="GHEA Grapalat" w:cs="Arial"/>
                <w:sz w:val="16"/>
                <w:szCs w:val="16"/>
              </w:rPr>
            </w:pPr>
            <w:r>
              <w:rPr>
                <w:rFonts w:ascii="GHEA Grapalat" w:hAnsi="GHEA Grapalat"/>
                <w:sz w:val="16"/>
                <w:szCs w:val="16"/>
                <w:lang w:val="en-US"/>
              </w:rPr>
              <w:t>100</w:t>
            </w:r>
            <w:r>
              <w:rPr>
                <w:rFonts w:ascii="GHEA Grapalat" w:hAnsi="GHEA Grapalat"/>
                <w:sz w:val="16"/>
                <w:szCs w:val="16"/>
              </w:rPr>
              <w:t xml:space="preserve"> </w:t>
            </w:r>
            <w:r w:rsidR="00071D1C" w:rsidRPr="00B138F3">
              <w:rPr>
                <w:rFonts w:ascii="GHEA Grapalat" w:hAnsi="GHEA Grapalat"/>
                <w:sz w:val="16"/>
                <w:szCs w:val="16"/>
              </w:rPr>
              <w:t>%</w:t>
            </w:r>
          </w:p>
        </w:tc>
        <w:tc>
          <w:tcPr>
            <w:tcW w:w="821" w:type="dxa"/>
            <w:vAlign w:val="center"/>
          </w:tcPr>
          <w:p w:rsidR="00071D1C" w:rsidRPr="00B138F3" w:rsidRDefault="001B374A" w:rsidP="00B46D58">
            <w:pPr>
              <w:widowControl w:val="0"/>
              <w:jc w:val="center"/>
              <w:rPr>
                <w:rFonts w:ascii="GHEA Grapalat" w:hAnsi="GHEA Grapalat"/>
                <w:b/>
                <w:sz w:val="16"/>
                <w:szCs w:val="16"/>
              </w:rPr>
            </w:pPr>
            <w:r>
              <w:rPr>
                <w:rFonts w:ascii="GHEA Grapalat" w:hAnsi="GHEA Grapalat"/>
                <w:sz w:val="16"/>
                <w:szCs w:val="16"/>
                <w:lang w:val="en-US"/>
              </w:rPr>
              <w:t>100</w:t>
            </w:r>
            <w:r>
              <w:rPr>
                <w:rFonts w:ascii="GHEA Grapalat" w:hAnsi="GHEA Grapalat"/>
                <w:sz w:val="16"/>
                <w:szCs w:val="16"/>
              </w:rPr>
              <w:t xml:space="preserve"> </w:t>
            </w:r>
            <w:r w:rsidR="00071D1C" w:rsidRPr="00B138F3">
              <w:rPr>
                <w:rFonts w:ascii="GHEA Grapalat" w:hAnsi="GHEA Grapalat"/>
                <w:sz w:val="16"/>
                <w:szCs w:val="16"/>
              </w:rPr>
              <w:t>%</w:t>
            </w:r>
          </w:p>
        </w:tc>
      </w:tr>
      <w:tr w:rsidR="004E7F86" w:rsidRPr="00B138F3" w:rsidTr="004E7F86">
        <w:trPr>
          <w:trHeight w:val="840"/>
          <w:jc w:val="center"/>
        </w:trPr>
        <w:tc>
          <w:tcPr>
            <w:tcW w:w="1724" w:type="dxa"/>
          </w:tcPr>
          <w:p w:rsidR="004E7F86" w:rsidRPr="004E7F86" w:rsidRDefault="004E7F86" w:rsidP="00B46D58">
            <w:pPr>
              <w:widowControl w:val="0"/>
              <w:jc w:val="center"/>
              <w:rPr>
                <w:rFonts w:ascii="GHEA Grapalat" w:hAnsi="GHEA Grapalat"/>
                <w:sz w:val="16"/>
                <w:szCs w:val="16"/>
                <w:lang w:val="en-US"/>
              </w:rPr>
            </w:pPr>
            <w:r>
              <w:rPr>
                <w:rFonts w:ascii="GHEA Grapalat" w:hAnsi="GHEA Grapalat"/>
                <w:sz w:val="16"/>
                <w:szCs w:val="16"/>
                <w:lang w:val="en-US"/>
              </w:rPr>
              <w:t>2</w:t>
            </w:r>
          </w:p>
        </w:tc>
        <w:tc>
          <w:tcPr>
            <w:tcW w:w="2155" w:type="dxa"/>
          </w:tcPr>
          <w:p w:rsidR="004E7F86" w:rsidRPr="00B138F3" w:rsidRDefault="004E7F86" w:rsidP="00B46D58">
            <w:pPr>
              <w:widowControl w:val="0"/>
              <w:jc w:val="center"/>
              <w:rPr>
                <w:rFonts w:ascii="GHEA Grapalat" w:hAnsi="GHEA Grapalat"/>
                <w:sz w:val="16"/>
                <w:szCs w:val="16"/>
              </w:rPr>
            </w:pPr>
            <w:r>
              <w:rPr>
                <w:rFonts w:ascii="GHEA Grapalat" w:hAnsi="GHEA Grapalat" w:cs="Sylfaen"/>
                <w:b/>
                <w:color w:val="000000"/>
                <w:sz w:val="18"/>
                <w:szCs w:val="18"/>
              </w:rPr>
              <w:t>31521560</w:t>
            </w:r>
          </w:p>
        </w:tc>
        <w:tc>
          <w:tcPr>
            <w:tcW w:w="1293" w:type="dxa"/>
          </w:tcPr>
          <w:p w:rsidR="004E7F86" w:rsidRPr="00B138F3" w:rsidRDefault="004E7F86" w:rsidP="00B46D58">
            <w:pPr>
              <w:widowControl w:val="0"/>
              <w:jc w:val="center"/>
              <w:rPr>
                <w:rFonts w:ascii="GHEA Grapalat" w:hAnsi="GHEA Grapalat"/>
                <w:sz w:val="16"/>
                <w:szCs w:val="16"/>
              </w:rPr>
            </w:pPr>
            <w:r w:rsidRPr="001B374A">
              <w:rPr>
                <w:rFonts w:ascii="GHEA Grapalat" w:hAnsi="GHEA Grapalat"/>
                <w:sz w:val="16"/>
                <w:szCs w:val="16"/>
              </w:rPr>
              <w:t xml:space="preserve">Светодиодные фонари </w:t>
            </w:r>
            <w:r>
              <w:rPr>
                <w:rFonts w:ascii="GHEA Grapalat" w:hAnsi="GHEA Grapalat"/>
                <w:sz w:val="16"/>
                <w:szCs w:val="16"/>
                <w:lang w:val="en-US"/>
              </w:rPr>
              <w:t>100</w:t>
            </w:r>
            <w:r w:rsidRPr="001B374A">
              <w:rPr>
                <w:rFonts w:ascii="GHEA Grapalat" w:hAnsi="GHEA Grapalat"/>
                <w:sz w:val="16"/>
                <w:szCs w:val="16"/>
              </w:rPr>
              <w:t xml:space="preserve"> Вт</w:t>
            </w:r>
          </w:p>
        </w:tc>
        <w:tc>
          <w:tcPr>
            <w:tcW w:w="1000" w:type="dxa"/>
            <w:vAlign w:val="center"/>
          </w:tcPr>
          <w:p w:rsidR="004E7F86" w:rsidRPr="00B138F3" w:rsidRDefault="004E7F86" w:rsidP="004D7FC1">
            <w:pPr>
              <w:widowControl w:val="0"/>
              <w:jc w:val="center"/>
              <w:rPr>
                <w:rFonts w:ascii="GHEA Grapalat" w:hAnsi="GHEA Grapalat"/>
                <w:sz w:val="16"/>
                <w:szCs w:val="16"/>
              </w:rPr>
            </w:pPr>
            <w:r w:rsidRPr="00B138F3">
              <w:rPr>
                <w:rFonts w:ascii="GHEA Grapalat" w:hAnsi="GHEA Grapalat"/>
                <w:sz w:val="16"/>
                <w:szCs w:val="16"/>
              </w:rPr>
              <w:t>... %</w:t>
            </w:r>
          </w:p>
        </w:tc>
        <w:tc>
          <w:tcPr>
            <w:tcW w:w="1013" w:type="dxa"/>
            <w:vAlign w:val="center"/>
          </w:tcPr>
          <w:p w:rsidR="004E7F86" w:rsidRPr="00B138F3" w:rsidRDefault="004E7F86" w:rsidP="004D7FC1">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4E7F86" w:rsidRPr="00B138F3" w:rsidRDefault="004E7F86" w:rsidP="004D7FC1">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4E7F86" w:rsidRPr="00B138F3" w:rsidRDefault="004E7F86" w:rsidP="004D7FC1">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4E7F86" w:rsidRPr="00B138F3" w:rsidRDefault="004E7F86" w:rsidP="004D7FC1">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4E7F86" w:rsidRPr="00B138F3" w:rsidRDefault="004E7F86" w:rsidP="004D7FC1">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4E7F86" w:rsidRPr="00B138F3" w:rsidRDefault="004E7F86" w:rsidP="004D7FC1">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4E7F86" w:rsidRPr="00B138F3" w:rsidRDefault="004E7F86" w:rsidP="004D7FC1">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4E7F86" w:rsidRPr="00B138F3" w:rsidRDefault="004E7F86" w:rsidP="004D7FC1">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61" w:type="dxa"/>
            <w:vAlign w:val="center"/>
          </w:tcPr>
          <w:p w:rsidR="004E7F86" w:rsidRPr="00B138F3" w:rsidRDefault="004E7F86" w:rsidP="004D7FC1">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1007" w:type="dxa"/>
            <w:vAlign w:val="center"/>
          </w:tcPr>
          <w:p w:rsidR="004E7F86" w:rsidRPr="00B138F3" w:rsidRDefault="004E7F86" w:rsidP="004D7FC1">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 xml:space="preserve"> %</w:t>
            </w:r>
          </w:p>
        </w:tc>
        <w:tc>
          <w:tcPr>
            <w:tcW w:w="861" w:type="dxa"/>
            <w:vAlign w:val="center"/>
          </w:tcPr>
          <w:p w:rsidR="004E7F86" w:rsidRPr="00B138F3" w:rsidRDefault="004E7F86" w:rsidP="004D7FC1">
            <w:pPr>
              <w:widowControl w:val="0"/>
              <w:jc w:val="center"/>
              <w:rPr>
                <w:rFonts w:ascii="GHEA Grapalat" w:hAnsi="GHEA Grapalat" w:cs="Arial"/>
                <w:sz w:val="16"/>
                <w:szCs w:val="16"/>
              </w:rPr>
            </w:pPr>
            <w:r>
              <w:rPr>
                <w:rFonts w:ascii="GHEA Grapalat" w:hAnsi="GHEA Grapalat"/>
                <w:sz w:val="16"/>
                <w:szCs w:val="16"/>
                <w:lang w:val="en-US"/>
              </w:rPr>
              <w:t>100</w:t>
            </w:r>
            <w:r>
              <w:rPr>
                <w:rFonts w:ascii="GHEA Grapalat" w:hAnsi="GHEA Grapalat"/>
                <w:sz w:val="16"/>
                <w:szCs w:val="16"/>
              </w:rPr>
              <w:t xml:space="preserve"> </w:t>
            </w:r>
            <w:r w:rsidRPr="00B138F3">
              <w:rPr>
                <w:rFonts w:ascii="GHEA Grapalat" w:hAnsi="GHEA Grapalat"/>
                <w:sz w:val="16"/>
                <w:szCs w:val="16"/>
              </w:rPr>
              <w:t>%</w:t>
            </w:r>
          </w:p>
        </w:tc>
        <w:tc>
          <w:tcPr>
            <w:tcW w:w="821" w:type="dxa"/>
            <w:vAlign w:val="center"/>
          </w:tcPr>
          <w:p w:rsidR="004E7F86" w:rsidRPr="00B138F3" w:rsidRDefault="004E7F86" w:rsidP="004D7FC1">
            <w:pPr>
              <w:widowControl w:val="0"/>
              <w:jc w:val="center"/>
              <w:rPr>
                <w:rFonts w:ascii="GHEA Grapalat" w:hAnsi="GHEA Grapalat"/>
                <w:b/>
                <w:sz w:val="16"/>
                <w:szCs w:val="16"/>
              </w:rPr>
            </w:pPr>
            <w:r>
              <w:rPr>
                <w:rFonts w:ascii="GHEA Grapalat" w:hAnsi="GHEA Grapalat"/>
                <w:sz w:val="16"/>
                <w:szCs w:val="16"/>
                <w:lang w:val="en-US"/>
              </w:rPr>
              <w:t>100</w:t>
            </w:r>
            <w:r>
              <w:rPr>
                <w:rFonts w:ascii="GHEA Grapalat" w:hAnsi="GHEA Grapalat"/>
                <w:sz w:val="16"/>
                <w:szCs w:val="16"/>
              </w:rPr>
              <w:t xml:space="preserve"> </w:t>
            </w:r>
            <w:r w:rsidRPr="00B138F3">
              <w:rPr>
                <w:rFonts w:ascii="GHEA Grapalat" w:hAnsi="GHEA Grapalat"/>
                <w:sz w:val="16"/>
                <w:szCs w:val="16"/>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0B2" w:rsidRDefault="000B10B2">
      <w:r>
        <w:separator/>
      </w:r>
    </w:p>
  </w:endnote>
  <w:endnote w:type="continuationSeparator" w:id="0">
    <w:p w:rsidR="000B10B2" w:rsidRDefault="000B1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4D7FC1" w:rsidRPr="00C861E9" w:rsidRDefault="004D7FC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90CCC">
          <w:rPr>
            <w:rFonts w:ascii="GHEA Grapalat" w:hAnsi="GHEA Grapalat"/>
            <w:noProof/>
            <w:sz w:val="24"/>
            <w:szCs w:val="24"/>
          </w:rPr>
          <w:t>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0B2" w:rsidRDefault="000B10B2">
      <w:r>
        <w:separator/>
      </w:r>
    </w:p>
  </w:footnote>
  <w:footnote w:type="continuationSeparator" w:id="0">
    <w:p w:rsidR="000B10B2" w:rsidRDefault="000B10B2">
      <w:r>
        <w:continuationSeparator/>
      </w:r>
    </w:p>
  </w:footnote>
  <w:footnote w:id="1">
    <w:p w:rsidR="004D7FC1" w:rsidRPr="00CD6B60" w:rsidRDefault="004D7FC1"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4D7FC1" w:rsidRPr="00CD6B60" w:rsidRDefault="004D7FC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D7FC1" w:rsidRPr="00CD6B60" w:rsidRDefault="004D7FC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D7FC1" w:rsidRPr="00CD6B60" w:rsidRDefault="004D7FC1"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4D7FC1" w:rsidRPr="00CA2B01" w:rsidRDefault="004D7FC1"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4D7FC1" w:rsidRPr="00CA2B01" w:rsidRDefault="004D7FC1"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4D7FC1" w:rsidRPr="00CA2B01" w:rsidRDefault="004D7FC1"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r w:rsidRPr="00CA2B01">
        <w:rPr>
          <w:rFonts w:ascii="GHEA Grapalat" w:hAnsi="GHEA Grapalat"/>
          <w:i/>
          <w:sz w:val="20"/>
          <w:szCs w:val="20"/>
        </w:rPr>
        <w:t>драмов РА</w:t>
      </w:r>
    </w:p>
  </w:footnote>
  <w:footnote w:id="3">
    <w:p w:rsidR="004D7FC1" w:rsidRPr="005D5092" w:rsidRDefault="004D7FC1"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4D7FC1" w:rsidRPr="0034222E" w:rsidDel="00932115" w:rsidRDefault="004D7FC1" w:rsidP="00AF1F59">
      <w:pPr>
        <w:pStyle w:val="FootnoteText"/>
        <w:jc w:val="both"/>
        <w:rPr>
          <w:del w:id="3"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4D7FC1" w:rsidRPr="00D3436F" w:rsidRDefault="004D7FC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4D7FC1" w:rsidRPr="000811C1" w:rsidRDefault="004D7FC1">
      <w:pPr>
        <w:pStyle w:val="FootnoteText"/>
        <w:rPr>
          <w:rFonts w:asciiTheme="minorHAnsi" w:hAnsiTheme="minorHAnsi"/>
        </w:rPr>
      </w:pPr>
    </w:p>
  </w:footnote>
  <w:footnote w:id="5">
    <w:p w:rsidR="004D7FC1" w:rsidRDefault="004D7FC1" w:rsidP="00AA4D5E">
      <w:pPr>
        <w:pStyle w:val="FootnoteText"/>
        <w:jc w:val="both"/>
        <w:rPr>
          <w:ins w:id="4"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4D7FC1" w:rsidRDefault="004D7FC1"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4D7FC1" w:rsidRPr="00EE76ED" w:rsidRDefault="004D7FC1"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r w:rsidRPr="002F0DCF">
        <w:rPr>
          <w:rFonts w:ascii="GHEA Grapalat" w:hAnsi="GHEA Grapalat"/>
          <w:i/>
        </w:rPr>
        <w:t xml:space="preserve">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4D7FC1" w:rsidRPr="002C2499" w:rsidRDefault="004D7FC1" w:rsidP="00AA4D5E">
      <w:pPr>
        <w:pStyle w:val="FootnoteText"/>
        <w:jc w:val="both"/>
      </w:pPr>
    </w:p>
    <w:p w:rsidR="004D7FC1" w:rsidRPr="000811C1" w:rsidRDefault="004D7FC1">
      <w:pPr>
        <w:pStyle w:val="FootnoteText"/>
        <w:rPr>
          <w:rFonts w:asciiTheme="minorHAnsi" w:hAnsiTheme="minorHAnsi"/>
        </w:rPr>
      </w:pPr>
    </w:p>
  </w:footnote>
  <w:footnote w:id="6">
    <w:p w:rsidR="004D7FC1" w:rsidRPr="00FE2AA4" w:rsidRDefault="004D7FC1">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4D7FC1" w:rsidRPr="008842CE" w:rsidRDefault="004D7FC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D7FC1" w:rsidRPr="000811C1" w:rsidRDefault="004D7FC1">
      <w:pPr>
        <w:pStyle w:val="FootnoteText"/>
        <w:rPr>
          <w:lang w:val="af-ZA"/>
        </w:rPr>
      </w:pPr>
    </w:p>
  </w:footnote>
  <w:footnote w:id="8">
    <w:p w:rsidR="004D7FC1" w:rsidRDefault="004D7FC1" w:rsidP="00636142">
      <w:pPr>
        <w:pStyle w:val="FootnoteText"/>
        <w:jc w:val="both"/>
        <w:rPr>
          <w:rFonts w:ascii="GHEA Grapalat" w:hAnsi="GHEA Grapalat"/>
          <w:i/>
          <w:lang w:val="hy-AM"/>
        </w:rPr>
      </w:pPr>
    </w:p>
    <w:p w:rsidR="004D7FC1" w:rsidRPr="002227A9" w:rsidRDefault="004D7FC1"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4D7FC1" w:rsidRPr="00636142" w:rsidRDefault="004D7FC1"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4D7FC1" w:rsidRPr="0092041F" w:rsidRDefault="004D7FC1"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4D7FC1" w:rsidRPr="0092041F" w:rsidRDefault="004D7FC1" w:rsidP="00C67FAB">
      <w:pPr>
        <w:pStyle w:val="FootnoteText"/>
        <w:jc w:val="both"/>
        <w:rPr>
          <w:rFonts w:ascii="GHEA Grapalat" w:hAnsi="GHEA Grapalat"/>
          <w:i/>
        </w:rPr>
      </w:pPr>
    </w:p>
  </w:footnote>
  <w:footnote w:id="9">
    <w:p w:rsidR="004D7FC1" w:rsidRPr="004A4643" w:rsidRDefault="004D7FC1"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r w:rsidRPr="004A4643">
        <w:rPr>
          <w:rFonts w:ascii="GHEA Grapalat" w:hAnsi="GHEA Grapalat"/>
          <w:i/>
        </w:rPr>
        <w:t xml:space="preserve">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rsidR="004D7FC1" w:rsidRPr="008E4439" w:rsidRDefault="004D7FC1"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4D7FC1" w:rsidRPr="000811C1" w:rsidRDefault="004D7FC1" w:rsidP="0027573B">
      <w:pPr>
        <w:pStyle w:val="FootnoteText"/>
        <w:rPr>
          <w:rFonts w:ascii="Sylfaen" w:hAnsi="Sylfaen"/>
          <w:sz w:val="18"/>
          <w:szCs w:val="18"/>
        </w:rPr>
      </w:pPr>
    </w:p>
  </w:footnote>
  <w:footnote w:id="11">
    <w:p w:rsidR="004D7FC1" w:rsidRPr="00A31673" w:rsidRDefault="004D7FC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4D7FC1" w:rsidRPr="00DE7706" w:rsidRDefault="004D7FC1">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4D7FC1" w:rsidRPr="008416BA" w:rsidRDefault="004D7FC1" w:rsidP="00586BC9">
      <w:pPr>
        <w:pStyle w:val="FootnoteText"/>
        <w:jc w:val="both"/>
        <w:rPr>
          <w:rFonts w:ascii="GHEA Grapalat" w:hAnsi="GHEA Grapalat"/>
          <w:i/>
        </w:rPr>
      </w:pPr>
      <w:r w:rsidRPr="008416BA">
        <w:rPr>
          <w:rFonts w:ascii="GHEA Grapalat" w:hAnsi="GHEA Grapalat"/>
          <w:i/>
        </w:rPr>
        <w:t xml:space="preserve">16. </w:t>
      </w:r>
      <w:r w:rsidRPr="008416BA">
        <w:rPr>
          <w:rFonts w:ascii="GHEA Grapalat" w:hAnsi="GHEA Grapalat"/>
          <w:i/>
        </w:rPr>
        <w:t xml:space="preserve">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w:t>
      </w:r>
      <w:r w:rsidRPr="008416BA">
        <w:rPr>
          <w:rFonts w:ascii="GHEA Grapalat" w:hAnsi="GHEA Grapalat"/>
          <w:i/>
        </w:rPr>
        <w:t>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D7FC1" w:rsidRDefault="004D7FC1" w:rsidP="006B3E56">
      <w:pPr>
        <w:jc w:val="both"/>
      </w:pPr>
    </w:p>
    <w:p w:rsidR="004D7FC1" w:rsidRPr="008B70EB" w:rsidRDefault="004D7FC1"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4D7FC1" w:rsidRPr="008B70EB" w:rsidRDefault="004D7FC1"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4D7FC1" w:rsidRPr="008B70EB" w:rsidRDefault="004D7FC1"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D7FC1" w:rsidRDefault="004D7FC1" w:rsidP="00637230">
      <w:pPr>
        <w:jc w:val="both"/>
        <w:rPr>
          <w:rFonts w:asciiTheme="minorHAnsi" w:hAnsiTheme="minorHAnsi"/>
          <w:lang w:val="af-ZA"/>
        </w:rPr>
      </w:pPr>
    </w:p>
  </w:footnote>
  <w:footnote w:id="14">
    <w:p w:rsidR="004D7FC1" w:rsidRPr="00D3436F" w:rsidRDefault="004D7FC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4D7FC1" w:rsidRPr="00D3436F" w:rsidRDefault="004D7FC1">
      <w:pPr>
        <w:pStyle w:val="FootnoteText"/>
        <w:rPr>
          <w:lang w:val="es-ES"/>
        </w:rPr>
      </w:pPr>
    </w:p>
  </w:footnote>
  <w:footnote w:id="15">
    <w:p w:rsidR="004D7FC1" w:rsidRPr="008842CE" w:rsidRDefault="004D7FC1" w:rsidP="003D2FE2">
      <w:pPr>
        <w:pStyle w:val="FootnoteText"/>
        <w:jc w:val="both"/>
      </w:pPr>
    </w:p>
  </w:footnote>
  <w:footnote w:id="16">
    <w:p w:rsidR="004D7FC1" w:rsidRPr="008842CE" w:rsidRDefault="004D7FC1" w:rsidP="000A214C">
      <w:pPr>
        <w:pStyle w:val="FootnoteText"/>
        <w:jc w:val="both"/>
      </w:pPr>
    </w:p>
  </w:footnote>
  <w:footnote w:id="17">
    <w:p w:rsidR="004D7FC1" w:rsidRDefault="004D7FC1" w:rsidP="00D3436F">
      <w:pPr>
        <w:pStyle w:val="FootnoteText"/>
        <w:widowControl w:val="0"/>
        <w:jc w:val="both"/>
        <w:rPr>
          <w:ins w:id="1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4D7FC1" w:rsidRPr="00F21C0D" w:rsidRDefault="004D7FC1" w:rsidP="00D3436F">
      <w:pPr>
        <w:pStyle w:val="FootnoteText"/>
        <w:widowControl w:val="0"/>
        <w:jc w:val="both"/>
        <w:rPr>
          <w:lang w:val="hy-AM"/>
        </w:rPr>
      </w:pPr>
    </w:p>
  </w:footnote>
  <w:footnote w:id="18">
    <w:p w:rsidR="004D7FC1" w:rsidRDefault="004D7FC1"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 xml:space="preserve">Продавец может отказаться от предложенной предоплаты или ее части. </w:t>
      </w:r>
      <w:r w:rsidRPr="008842CE">
        <w:rPr>
          <w:rFonts w:ascii="GHEA Grapalat" w:hAnsi="GHEA Grapalat"/>
          <w:i/>
        </w:rPr>
        <w:t>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4D7FC1" w:rsidRDefault="004D7FC1" w:rsidP="005E52ED">
      <w:pPr>
        <w:pStyle w:val="FootnoteText"/>
        <w:widowControl w:val="0"/>
        <w:jc w:val="both"/>
        <w:rPr>
          <w:rFonts w:ascii="GHEA Grapalat" w:hAnsi="GHEA Grapalat"/>
          <w:i/>
        </w:rPr>
      </w:pPr>
    </w:p>
    <w:p w:rsidR="004D7FC1" w:rsidRDefault="004D7FC1" w:rsidP="005E52ED">
      <w:pPr>
        <w:pStyle w:val="FootnoteText"/>
        <w:widowControl w:val="0"/>
        <w:jc w:val="both"/>
        <w:rPr>
          <w:rFonts w:ascii="GHEA Grapalat" w:hAnsi="GHEA Grapalat"/>
          <w:i/>
        </w:rPr>
      </w:pPr>
    </w:p>
    <w:p w:rsidR="004D7FC1" w:rsidRPr="00EB336B" w:rsidRDefault="004D7FC1"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4D7FC1" w:rsidRPr="00D3436F" w:rsidRDefault="004D7FC1">
      <w:pPr>
        <w:pStyle w:val="FootnoteText"/>
        <w:rPr>
          <w:lang w:val="hy-AM"/>
        </w:rPr>
      </w:pPr>
    </w:p>
  </w:footnote>
  <w:footnote w:id="19">
    <w:p w:rsidR="004D7FC1" w:rsidRPr="008842CE" w:rsidRDefault="004D7FC1"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4D7FC1" w:rsidRPr="00E85250" w:rsidRDefault="004D7FC1" w:rsidP="00D90640">
      <w:pPr>
        <w:widowControl w:val="0"/>
        <w:spacing w:after="160" w:line="360" w:lineRule="auto"/>
        <w:ind w:firstLine="709"/>
        <w:jc w:val="both"/>
        <w:rPr>
          <w:rFonts w:ascii="GHEA Grapalat" w:hAnsi="GHEA Grapalat"/>
          <w:lang w:val="hy-AM"/>
        </w:rPr>
      </w:pPr>
    </w:p>
    <w:p w:rsidR="004D7FC1" w:rsidRPr="00D3436F" w:rsidRDefault="004D7FC1">
      <w:pPr>
        <w:pStyle w:val="FootnoteText"/>
        <w:rPr>
          <w:lang w:val="hy-AM"/>
        </w:rPr>
      </w:pPr>
    </w:p>
  </w:footnote>
  <w:footnote w:id="20">
    <w:p w:rsidR="004D7FC1" w:rsidRPr="00402BC3" w:rsidRDefault="004D7FC1"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4D7FC1" w:rsidRPr="00552088" w:rsidRDefault="004D7FC1"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D7FC1" w:rsidRPr="00D3436F" w:rsidRDefault="004D7FC1">
      <w:pPr>
        <w:pStyle w:val="FootnoteText"/>
        <w:rPr>
          <w:lang w:val="hy-AM"/>
        </w:rPr>
      </w:pPr>
    </w:p>
  </w:footnote>
  <w:footnote w:id="21">
    <w:p w:rsidR="004D7FC1" w:rsidRPr="008842CE" w:rsidRDefault="004D7FC1"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4D7FC1" w:rsidRPr="00D3436F" w:rsidRDefault="004D7FC1">
      <w:pPr>
        <w:pStyle w:val="FootnoteText"/>
        <w:rPr>
          <w:lang w:val="hy-AM"/>
        </w:rPr>
      </w:pPr>
    </w:p>
  </w:footnote>
  <w:footnote w:id="22">
    <w:p w:rsidR="004D7FC1" w:rsidRPr="00D3436F" w:rsidRDefault="004D7FC1"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4D7FC1" w:rsidRPr="008842CE" w:rsidRDefault="004D7FC1"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D7FC1" w:rsidRPr="00D3436F" w:rsidRDefault="004D7FC1">
      <w:pPr>
        <w:pStyle w:val="FootnoteText"/>
        <w:rPr>
          <w:lang w:val="hy-AM"/>
        </w:rPr>
      </w:pPr>
    </w:p>
  </w:footnote>
  <w:footnote w:id="24">
    <w:p w:rsidR="004D7FC1" w:rsidRPr="008842CE" w:rsidRDefault="004D7FC1"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w:t>
      </w:r>
      <w:r w:rsidRPr="008842CE">
        <w:rPr>
          <w:rFonts w:ascii="GHEA Grapalat" w:hAnsi="GHEA Grapalat"/>
          <w:i/>
        </w:rPr>
        <w:t xml:space="preserve">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4D7FC1" w:rsidRPr="008842CE" w:rsidRDefault="004D7FC1"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4D7FC1" w:rsidRPr="00D3436F" w:rsidRDefault="004D7FC1">
      <w:pPr>
        <w:pStyle w:val="FootnoteText"/>
        <w:rPr>
          <w:lang w:val="hy-AM"/>
        </w:rPr>
      </w:pPr>
    </w:p>
  </w:footnote>
  <w:footnote w:id="25">
    <w:p w:rsidR="004D7FC1" w:rsidRPr="00E861BF" w:rsidRDefault="004D7FC1"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6">
    <w:p w:rsidR="004D7FC1" w:rsidRPr="00E861BF" w:rsidRDefault="004D7FC1"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w:t>
      </w:r>
      <w:r w:rsidRPr="008842CE">
        <w:rPr>
          <w:rFonts w:ascii="GHEA Grapalat" w:hAnsi="GHEA Grapalat"/>
          <w:i/>
        </w:rPr>
        <w:t>соглашения в случае предусмотрения финансовых средств.</w:t>
      </w:r>
    </w:p>
  </w:footnote>
  <w:footnote w:id="27">
    <w:p w:rsidR="004D7FC1" w:rsidRPr="008842CE" w:rsidRDefault="004D7FC1"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w:t>
      </w:r>
      <w:r w:rsidRPr="008842CE">
        <w:rPr>
          <w:rFonts w:ascii="GHEA Grapalat" w:hAnsi="GHEA Grapalat"/>
          <w:i/>
        </w:rPr>
        <w:t>соглашением в случае предусмотрения финансовых средств, в качестве его неотъемлемой части.</w:t>
      </w:r>
    </w:p>
  </w:footnote>
  <w:footnote w:id="28">
    <w:p w:rsidR="004D7FC1" w:rsidRPr="008842CE" w:rsidRDefault="004D7FC1"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0B2"/>
    <w:rsid w:val="000B1E8A"/>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4A"/>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458"/>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D7FC1"/>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E7F86"/>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5DE1"/>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6F41"/>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5F6"/>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1B54"/>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0CCC"/>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4D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D7FC1"/>
    <w:rPr>
      <w:rFonts w:ascii="Courier New" w:hAnsi="Courier New" w:cs="Courier New"/>
      <w:lang w:val="en-US" w:eastAsia="en-US" w:bidi="ar-SA"/>
    </w:rPr>
  </w:style>
  <w:style w:type="character" w:customStyle="1" w:styleId="y2iqfc">
    <w:name w:val="y2iqfc"/>
    <w:basedOn w:val="DefaultParagraphFont"/>
    <w:rsid w:val="004D7F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4D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D7FC1"/>
    <w:rPr>
      <w:rFonts w:ascii="Courier New" w:hAnsi="Courier New" w:cs="Courier New"/>
      <w:lang w:val="en-US" w:eastAsia="en-US" w:bidi="ar-SA"/>
    </w:rPr>
  </w:style>
  <w:style w:type="character" w:customStyle="1" w:styleId="y2iqfc">
    <w:name w:val="y2iqfc"/>
    <w:basedOn w:val="DefaultParagraphFont"/>
    <w:rsid w:val="004D7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593219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513132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89EA2-5A7F-4961-A6B8-7C4C1D84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104</Pages>
  <Words>24169</Words>
  <Characters>137769</Characters>
  <Application>Microsoft Office Word</Application>
  <DocSecurity>0</DocSecurity>
  <Lines>1148</Lines>
  <Paragraphs>323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161615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5</cp:revision>
  <cp:lastPrinted>2018-02-16T07:12:00Z</cp:lastPrinted>
  <dcterms:created xsi:type="dcterms:W3CDTF">2023-08-14T07:34:00Z</dcterms:created>
  <dcterms:modified xsi:type="dcterms:W3CDTF">2023-08-13T19:51:00Z</dcterms:modified>
</cp:coreProperties>
</file>